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38A59" w14:textId="2EEC86D3" w:rsidR="00EA38B5" w:rsidRDefault="00AE47F4">
      <w:pPr>
        <w:spacing w:after="0" w:line="259" w:lineRule="auto"/>
        <w:ind w:left="-853" w:right="11392" w:firstLine="0"/>
      </w:pPr>
      <w:r>
        <w:rPr>
          <w:noProof/>
          <w:color w:val="000000"/>
          <w:sz w:val="22"/>
        </w:rPr>
        <mc:AlternateContent>
          <mc:Choice Requires="wpg">
            <w:drawing>
              <wp:anchor distT="0" distB="0" distL="114300" distR="114300" simplePos="0" relativeHeight="251658240" behindDoc="0" locked="0" layoutInCell="1" allowOverlap="1" wp14:anchorId="7BF50B12" wp14:editId="02B69905">
                <wp:simplePos x="0" y="0"/>
                <wp:positionH relativeFrom="page">
                  <wp:posOffset>0</wp:posOffset>
                </wp:positionH>
                <wp:positionV relativeFrom="page">
                  <wp:posOffset>0</wp:posOffset>
                </wp:positionV>
                <wp:extent cx="7559993" cy="10692003"/>
                <wp:effectExtent l="0" t="0" r="0" b="0"/>
                <wp:wrapTopAndBottom/>
                <wp:docPr id="3602" name="Group 3602"/>
                <wp:cNvGraphicFramePr/>
                <a:graphic xmlns:a="http://schemas.openxmlformats.org/drawingml/2006/main">
                  <a:graphicData uri="http://schemas.microsoft.com/office/word/2010/wordprocessingGroup">
                    <wpg:wgp>
                      <wpg:cNvGrpSpPr/>
                      <wpg:grpSpPr>
                        <a:xfrm>
                          <a:off x="0" y="0"/>
                          <a:ext cx="7559993" cy="10692003"/>
                          <a:chOff x="0" y="0"/>
                          <a:chExt cx="7559993" cy="10692003"/>
                        </a:xfrm>
                      </wpg:grpSpPr>
                      <wps:wsp>
                        <wps:cNvPr id="4821" name="Shape 4821"/>
                        <wps:cNvSpPr/>
                        <wps:spPr>
                          <a:xfrm>
                            <a:off x="0" y="0"/>
                            <a:ext cx="7559993" cy="10692003"/>
                          </a:xfrm>
                          <a:custGeom>
                            <a:avLst/>
                            <a:gdLst/>
                            <a:ahLst/>
                            <a:cxnLst/>
                            <a:rect l="0" t="0" r="0" b="0"/>
                            <a:pathLst>
                              <a:path w="7559993" h="10692003">
                                <a:moveTo>
                                  <a:pt x="0" y="0"/>
                                </a:moveTo>
                                <a:lnTo>
                                  <a:pt x="7559993" y="0"/>
                                </a:lnTo>
                                <a:lnTo>
                                  <a:pt x="7559993" y="10692003"/>
                                </a:lnTo>
                                <a:lnTo>
                                  <a:pt x="0" y="10692003"/>
                                </a:lnTo>
                                <a:lnTo>
                                  <a:pt x="0" y="0"/>
                                </a:lnTo>
                              </a:path>
                            </a:pathLst>
                          </a:custGeom>
                          <a:ln w="0" cap="flat">
                            <a:miter lim="127000"/>
                          </a:ln>
                        </wps:spPr>
                        <wps:style>
                          <a:lnRef idx="0">
                            <a:srgbClr val="000000">
                              <a:alpha val="0"/>
                            </a:srgbClr>
                          </a:lnRef>
                          <a:fillRef idx="1">
                            <a:srgbClr val="4A2673"/>
                          </a:fillRef>
                          <a:effectRef idx="0">
                            <a:scrgbClr r="0" g="0" b="0"/>
                          </a:effectRef>
                          <a:fontRef idx="none"/>
                        </wps:style>
                        <wps:bodyPr/>
                      </wps:wsp>
                      <wps:wsp>
                        <wps:cNvPr id="7" name="Rectangle 7"/>
                        <wps:cNvSpPr/>
                        <wps:spPr>
                          <a:xfrm>
                            <a:off x="538199" y="2796834"/>
                            <a:ext cx="5714124" cy="1246639"/>
                          </a:xfrm>
                          <a:prstGeom prst="rect">
                            <a:avLst/>
                          </a:prstGeom>
                          <a:ln>
                            <a:noFill/>
                          </a:ln>
                        </wps:spPr>
                        <wps:txbx>
                          <w:txbxContent>
                            <w:p w14:paraId="4D8979F7" w14:textId="77777777" w:rsidR="00EA38B5" w:rsidRDefault="00AE47F4">
                              <w:pPr>
                                <w:spacing w:after="160" w:line="259" w:lineRule="auto"/>
                                <w:ind w:left="0" w:right="0" w:firstLine="0"/>
                              </w:pPr>
                              <w:r>
                                <w:rPr>
                                  <w:b/>
                                  <w:color w:val="FFFEFD"/>
                                  <w:w w:val="123"/>
                                  <w:sz w:val="129"/>
                                </w:rPr>
                                <w:t>SOCIETIES</w:t>
                              </w:r>
                              <w:r>
                                <w:rPr>
                                  <w:b/>
                                  <w:color w:val="FFFEFD"/>
                                  <w:spacing w:val="31"/>
                                  <w:w w:val="123"/>
                                  <w:sz w:val="129"/>
                                </w:rPr>
                                <w:t xml:space="preserve"> </w:t>
                              </w:r>
                            </w:p>
                          </w:txbxContent>
                        </wps:txbx>
                        <wps:bodyPr horzOverflow="overflow" vert="horz" lIns="0" tIns="0" rIns="0" bIns="0" rtlCol="0">
                          <a:noAutofit/>
                        </wps:bodyPr>
                      </wps:wsp>
                      <wps:wsp>
                        <wps:cNvPr id="8" name="Rectangle 8"/>
                        <wps:cNvSpPr/>
                        <wps:spPr>
                          <a:xfrm>
                            <a:off x="538199" y="3673133"/>
                            <a:ext cx="7715479" cy="1246639"/>
                          </a:xfrm>
                          <a:prstGeom prst="rect">
                            <a:avLst/>
                          </a:prstGeom>
                          <a:ln>
                            <a:noFill/>
                          </a:ln>
                        </wps:spPr>
                        <wps:txbx>
                          <w:txbxContent>
                            <w:p w14:paraId="0C7AB860" w14:textId="77777777" w:rsidR="00EA38B5" w:rsidRDefault="00AE47F4">
                              <w:pPr>
                                <w:spacing w:after="160" w:line="259" w:lineRule="auto"/>
                                <w:ind w:left="0" w:right="0" w:firstLine="0"/>
                              </w:pPr>
                              <w:r>
                                <w:rPr>
                                  <w:b/>
                                  <w:color w:val="FFFEFD"/>
                                  <w:w w:val="119"/>
                                  <w:sz w:val="129"/>
                                </w:rPr>
                                <w:t>REGULATIONS</w:t>
                              </w:r>
                              <w:r>
                                <w:rPr>
                                  <w:b/>
                                  <w:color w:val="FFFEFD"/>
                                  <w:spacing w:val="31"/>
                                  <w:w w:val="119"/>
                                  <w:sz w:val="129"/>
                                </w:rPr>
                                <w:t xml:space="preserve"> </w:t>
                              </w:r>
                            </w:p>
                          </w:txbxContent>
                        </wps:txbx>
                        <wps:bodyPr horzOverflow="overflow" vert="horz" lIns="0" tIns="0" rIns="0" bIns="0" rtlCol="0">
                          <a:noAutofit/>
                        </wps:bodyPr>
                      </wps:wsp>
                      <wps:wsp>
                        <wps:cNvPr id="9" name="Rectangle 9"/>
                        <wps:cNvSpPr/>
                        <wps:spPr>
                          <a:xfrm>
                            <a:off x="713566" y="5180808"/>
                            <a:ext cx="1140336" cy="384456"/>
                          </a:xfrm>
                          <a:prstGeom prst="rect">
                            <a:avLst/>
                          </a:prstGeom>
                          <a:ln>
                            <a:noFill/>
                          </a:ln>
                        </wps:spPr>
                        <wps:txbx>
                          <w:txbxContent>
                            <w:p w14:paraId="2645716E" w14:textId="77777777" w:rsidR="00EA38B5" w:rsidRDefault="00AE47F4">
                              <w:pPr>
                                <w:spacing w:after="160" w:line="259" w:lineRule="auto"/>
                                <w:ind w:left="0" w:right="0" w:firstLine="0"/>
                              </w:pPr>
                              <w:r>
                                <w:rPr>
                                  <w:b/>
                                  <w:color w:val="FFFFFF"/>
                                  <w:w w:val="118"/>
                                  <w:sz w:val="41"/>
                                </w:rPr>
                                <w:t>TITLE:</w:t>
                              </w:r>
                              <w:r>
                                <w:rPr>
                                  <w:b/>
                                  <w:color w:val="FFFFFF"/>
                                  <w:spacing w:val="10"/>
                                  <w:w w:val="118"/>
                                  <w:sz w:val="41"/>
                                </w:rPr>
                                <w:t xml:space="preserve">  </w:t>
                              </w:r>
                            </w:p>
                          </w:txbxContent>
                        </wps:txbx>
                        <wps:bodyPr horzOverflow="overflow" vert="horz" lIns="0" tIns="0" rIns="0" bIns="0" rtlCol="0">
                          <a:noAutofit/>
                        </wps:bodyPr>
                      </wps:wsp>
                      <wps:wsp>
                        <wps:cNvPr id="10" name="Rectangle 10"/>
                        <wps:cNvSpPr/>
                        <wps:spPr>
                          <a:xfrm>
                            <a:off x="2327791" y="5180808"/>
                            <a:ext cx="2173327" cy="384456"/>
                          </a:xfrm>
                          <a:prstGeom prst="rect">
                            <a:avLst/>
                          </a:prstGeom>
                          <a:ln>
                            <a:noFill/>
                          </a:ln>
                        </wps:spPr>
                        <wps:txbx>
                          <w:txbxContent>
                            <w:p w14:paraId="6E758EE0" w14:textId="77777777" w:rsidR="00EA38B5" w:rsidRDefault="00AE47F4">
                              <w:pPr>
                                <w:spacing w:after="160" w:line="259" w:lineRule="auto"/>
                                <w:ind w:left="0" w:right="0" w:firstLine="0"/>
                              </w:pPr>
                              <w:r>
                                <w:rPr>
                                  <w:b/>
                                  <w:color w:val="FFFFFF"/>
                                  <w:w w:val="114"/>
                                  <w:sz w:val="41"/>
                                </w:rPr>
                                <w:t>BYE</w:t>
                              </w:r>
                              <w:r>
                                <w:rPr>
                                  <w:b/>
                                  <w:color w:val="FFFFFF"/>
                                  <w:spacing w:val="10"/>
                                  <w:w w:val="114"/>
                                  <w:sz w:val="41"/>
                                </w:rPr>
                                <w:t xml:space="preserve"> </w:t>
                              </w:r>
                              <w:r>
                                <w:rPr>
                                  <w:b/>
                                  <w:color w:val="FFFFFF"/>
                                  <w:w w:val="114"/>
                                  <w:sz w:val="41"/>
                                </w:rPr>
                                <w:t>LAW</w:t>
                              </w:r>
                              <w:r>
                                <w:rPr>
                                  <w:b/>
                                  <w:color w:val="FFFFFF"/>
                                  <w:spacing w:val="10"/>
                                  <w:w w:val="114"/>
                                  <w:sz w:val="41"/>
                                </w:rPr>
                                <w:t xml:space="preserve"> </w:t>
                              </w:r>
                              <w:r>
                                <w:rPr>
                                  <w:b/>
                                  <w:color w:val="FFFFFF"/>
                                  <w:w w:val="114"/>
                                  <w:sz w:val="41"/>
                                </w:rPr>
                                <w:t>FIVE</w:t>
                              </w:r>
                            </w:p>
                          </w:txbxContent>
                        </wps:txbx>
                        <wps:bodyPr horzOverflow="overflow" vert="horz" lIns="0" tIns="0" rIns="0" bIns="0" rtlCol="0">
                          <a:noAutofit/>
                        </wps:bodyPr>
                      </wps:wsp>
                      <wps:wsp>
                        <wps:cNvPr id="11" name="Rectangle 11"/>
                        <wps:cNvSpPr/>
                        <wps:spPr>
                          <a:xfrm>
                            <a:off x="713566" y="5574508"/>
                            <a:ext cx="1519648" cy="384456"/>
                          </a:xfrm>
                          <a:prstGeom prst="rect">
                            <a:avLst/>
                          </a:prstGeom>
                          <a:ln>
                            <a:noFill/>
                          </a:ln>
                        </wps:spPr>
                        <wps:txbx>
                          <w:txbxContent>
                            <w:p w14:paraId="5A2950EC" w14:textId="77777777" w:rsidR="00EA38B5" w:rsidRDefault="00AE47F4">
                              <w:pPr>
                                <w:spacing w:after="160" w:line="259" w:lineRule="auto"/>
                                <w:ind w:left="0" w:right="0" w:firstLine="0"/>
                              </w:pPr>
                              <w:r>
                                <w:rPr>
                                  <w:b/>
                                  <w:color w:val="FFFFFF"/>
                                  <w:w w:val="113"/>
                                  <w:sz w:val="41"/>
                                </w:rPr>
                                <w:t>OWNER:</w:t>
                              </w:r>
                              <w:r>
                                <w:rPr>
                                  <w:b/>
                                  <w:color w:val="FFFFFF"/>
                                  <w:spacing w:val="10"/>
                                  <w:w w:val="113"/>
                                  <w:sz w:val="41"/>
                                </w:rPr>
                                <w:t xml:space="preserve">  </w:t>
                              </w:r>
                            </w:p>
                          </w:txbxContent>
                        </wps:txbx>
                        <wps:bodyPr horzOverflow="overflow" vert="horz" lIns="0" tIns="0" rIns="0" bIns="0" rtlCol="0">
                          <a:noAutofit/>
                        </wps:bodyPr>
                      </wps:wsp>
                      <wps:wsp>
                        <wps:cNvPr id="12" name="Rectangle 12"/>
                        <wps:cNvSpPr/>
                        <wps:spPr>
                          <a:xfrm>
                            <a:off x="2327791" y="5574508"/>
                            <a:ext cx="3567795" cy="384456"/>
                          </a:xfrm>
                          <a:prstGeom prst="rect">
                            <a:avLst/>
                          </a:prstGeom>
                          <a:ln>
                            <a:noFill/>
                          </a:ln>
                        </wps:spPr>
                        <wps:txbx>
                          <w:txbxContent>
                            <w:p w14:paraId="21DA1B57" w14:textId="77777777" w:rsidR="00EA38B5" w:rsidRDefault="00AE47F4">
                              <w:pPr>
                                <w:spacing w:after="160" w:line="259" w:lineRule="auto"/>
                                <w:ind w:left="0" w:right="0" w:firstLine="0"/>
                              </w:pPr>
                              <w:r>
                                <w:rPr>
                                  <w:b/>
                                  <w:color w:val="FFFFFF"/>
                                  <w:w w:val="116"/>
                                  <w:sz w:val="41"/>
                                </w:rPr>
                                <w:t>MARK</w:t>
                              </w:r>
                              <w:r>
                                <w:rPr>
                                  <w:b/>
                                  <w:color w:val="FFFFFF"/>
                                  <w:spacing w:val="5"/>
                                  <w:w w:val="116"/>
                                  <w:sz w:val="41"/>
                                </w:rPr>
                                <w:t xml:space="preserve"> </w:t>
                              </w:r>
                              <w:r>
                                <w:rPr>
                                  <w:b/>
                                  <w:color w:val="FFFFFF"/>
                                  <w:w w:val="116"/>
                                  <w:sz w:val="41"/>
                                </w:rPr>
                                <w:t>FRANCOS</w:t>
                              </w:r>
                              <w:r>
                                <w:rPr>
                                  <w:b/>
                                  <w:color w:val="FFFFFF"/>
                                  <w:spacing w:val="5"/>
                                  <w:w w:val="116"/>
                                  <w:sz w:val="41"/>
                                </w:rPr>
                                <w:t xml:space="preserve"> </w:t>
                              </w:r>
                              <w:r>
                                <w:rPr>
                                  <w:b/>
                                  <w:color w:val="FFFFFF"/>
                                  <w:w w:val="116"/>
                                  <w:sz w:val="41"/>
                                </w:rPr>
                                <w:t>(GPC)</w:t>
                              </w:r>
                            </w:p>
                          </w:txbxContent>
                        </wps:txbx>
                        <wps:bodyPr horzOverflow="overflow" vert="horz" lIns="0" tIns="0" rIns="0" bIns="0" rtlCol="0">
                          <a:noAutofit/>
                        </wps:bodyPr>
                      </wps:wsp>
                      <wps:wsp>
                        <wps:cNvPr id="13" name="Rectangle 13"/>
                        <wps:cNvSpPr/>
                        <wps:spPr>
                          <a:xfrm>
                            <a:off x="713566" y="5968208"/>
                            <a:ext cx="1952462" cy="384456"/>
                          </a:xfrm>
                          <a:prstGeom prst="rect">
                            <a:avLst/>
                          </a:prstGeom>
                          <a:ln>
                            <a:noFill/>
                          </a:ln>
                        </wps:spPr>
                        <wps:txbx>
                          <w:txbxContent>
                            <w:p w14:paraId="05860938" w14:textId="77777777" w:rsidR="00EA38B5" w:rsidRDefault="00AE47F4">
                              <w:pPr>
                                <w:spacing w:after="160" w:line="259" w:lineRule="auto"/>
                                <w:ind w:left="0" w:right="0" w:firstLine="0"/>
                              </w:pPr>
                              <w:r>
                                <w:rPr>
                                  <w:b/>
                                  <w:color w:val="FFFFFF"/>
                                  <w:w w:val="116"/>
                                  <w:sz w:val="41"/>
                                </w:rPr>
                                <w:t>APPROVED:</w:t>
                              </w:r>
                              <w:r>
                                <w:rPr>
                                  <w:b/>
                                  <w:color w:val="FFFFFF"/>
                                  <w:spacing w:val="10"/>
                                  <w:w w:val="116"/>
                                  <w:sz w:val="41"/>
                                </w:rPr>
                                <w:t xml:space="preserve"> </w:t>
                              </w:r>
                            </w:p>
                          </w:txbxContent>
                        </wps:txbx>
                        <wps:bodyPr horzOverflow="overflow" vert="horz" lIns="0" tIns="0" rIns="0" bIns="0" rtlCol="0">
                          <a:noAutofit/>
                        </wps:bodyPr>
                      </wps:wsp>
                      <wps:wsp>
                        <wps:cNvPr id="14" name="Rectangle 14"/>
                        <wps:cNvSpPr/>
                        <wps:spPr>
                          <a:xfrm>
                            <a:off x="2327791" y="5968208"/>
                            <a:ext cx="3169277" cy="384456"/>
                          </a:xfrm>
                          <a:prstGeom prst="rect">
                            <a:avLst/>
                          </a:prstGeom>
                          <a:ln>
                            <a:noFill/>
                          </a:ln>
                        </wps:spPr>
                        <wps:txbx>
                          <w:txbxContent>
                            <w:p w14:paraId="12E2CFD4" w14:textId="77777777" w:rsidR="00EA38B5" w:rsidRDefault="00AE47F4">
                              <w:pPr>
                                <w:spacing w:after="160" w:line="259" w:lineRule="auto"/>
                                <w:ind w:left="0" w:right="0" w:firstLine="0"/>
                              </w:pPr>
                              <w:r>
                                <w:rPr>
                                  <w:b/>
                                  <w:color w:val="FFFFFF"/>
                                  <w:w w:val="120"/>
                                  <w:sz w:val="41"/>
                                </w:rPr>
                                <w:t>STUDENT</w:t>
                              </w:r>
                              <w:r>
                                <w:rPr>
                                  <w:b/>
                                  <w:color w:val="FFFFFF"/>
                                  <w:spacing w:val="10"/>
                                  <w:w w:val="120"/>
                                  <w:sz w:val="41"/>
                                </w:rPr>
                                <w:t xml:space="preserve"> </w:t>
                              </w:r>
                              <w:r>
                                <w:rPr>
                                  <w:b/>
                                  <w:color w:val="FFFFFF"/>
                                  <w:w w:val="120"/>
                                  <w:sz w:val="41"/>
                                </w:rPr>
                                <w:t>COUNCIL</w:t>
                              </w:r>
                            </w:p>
                          </w:txbxContent>
                        </wps:txbx>
                        <wps:bodyPr horzOverflow="overflow" vert="horz" lIns="0" tIns="0" rIns="0" bIns="0" rtlCol="0">
                          <a:noAutofit/>
                        </wps:bodyPr>
                      </wps:wsp>
                      <wps:wsp>
                        <wps:cNvPr id="15" name="Rectangle 15"/>
                        <wps:cNvSpPr/>
                        <wps:spPr>
                          <a:xfrm>
                            <a:off x="713565" y="6284914"/>
                            <a:ext cx="171479" cy="384456"/>
                          </a:xfrm>
                          <a:prstGeom prst="rect">
                            <a:avLst/>
                          </a:prstGeom>
                          <a:ln>
                            <a:noFill/>
                          </a:ln>
                        </wps:spPr>
                        <wps:txbx>
                          <w:txbxContent>
                            <w:p w14:paraId="4EB68A27" w14:textId="77777777" w:rsidR="00EA38B5" w:rsidRDefault="00AE47F4">
                              <w:pPr>
                                <w:spacing w:after="160" w:line="259" w:lineRule="auto"/>
                                <w:ind w:left="0" w:right="0" w:firstLine="0"/>
                              </w:pPr>
                              <w:r>
                                <w:rPr>
                                  <w:b/>
                                  <w:color w:val="FFFFFF"/>
                                  <w:spacing w:val="10"/>
                                  <w:sz w:val="41"/>
                                </w:rPr>
                                <w:t xml:space="preserve">  </w:t>
                              </w:r>
                            </w:p>
                          </w:txbxContent>
                        </wps:txbx>
                        <wps:bodyPr horzOverflow="overflow" vert="horz" lIns="0" tIns="0" rIns="0" bIns="0" rtlCol="0">
                          <a:noAutofit/>
                        </wps:bodyPr>
                      </wps:wsp>
                      <wps:wsp>
                        <wps:cNvPr id="16" name="Rectangle 16"/>
                        <wps:cNvSpPr/>
                        <wps:spPr>
                          <a:xfrm>
                            <a:off x="2327789" y="6284914"/>
                            <a:ext cx="1580695" cy="384456"/>
                          </a:xfrm>
                          <a:prstGeom prst="rect">
                            <a:avLst/>
                          </a:prstGeom>
                          <a:ln>
                            <a:noFill/>
                          </a:ln>
                        </wps:spPr>
                        <wps:txbx>
                          <w:txbxContent>
                            <w:p w14:paraId="3D10D291" w14:textId="77777777" w:rsidR="00EA38B5" w:rsidRDefault="00AE47F4">
                              <w:pPr>
                                <w:spacing w:after="160" w:line="259" w:lineRule="auto"/>
                                <w:ind w:left="0" w:right="0" w:firstLine="0"/>
                              </w:pPr>
                              <w:r>
                                <w:rPr>
                                  <w:b/>
                                  <w:color w:val="FFFFFF"/>
                                  <w:w w:val="105"/>
                                  <w:sz w:val="41"/>
                                </w:rPr>
                                <w:t>(01/11/23)</w:t>
                              </w:r>
                            </w:p>
                          </w:txbxContent>
                        </wps:txbx>
                        <wps:bodyPr horzOverflow="overflow" vert="horz" lIns="0" tIns="0" rIns="0" bIns="0" rtlCol="0">
                          <a:noAutofit/>
                        </wps:bodyPr>
                      </wps:wsp>
                      <wps:wsp>
                        <wps:cNvPr id="17" name="Rectangle 17"/>
                        <wps:cNvSpPr/>
                        <wps:spPr>
                          <a:xfrm>
                            <a:off x="541824" y="7777157"/>
                            <a:ext cx="1905541" cy="246153"/>
                          </a:xfrm>
                          <a:prstGeom prst="rect">
                            <a:avLst/>
                          </a:prstGeom>
                          <a:ln>
                            <a:noFill/>
                          </a:ln>
                        </wps:spPr>
                        <wps:txbx>
                          <w:txbxContent>
                            <w:p w14:paraId="208BC64C" w14:textId="77777777" w:rsidR="00EA38B5" w:rsidRDefault="00AE47F4">
                              <w:pPr>
                                <w:spacing w:after="160" w:line="259" w:lineRule="auto"/>
                                <w:ind w:left="0" w:right="0" w:firstLine="0"/>
                              </w:pPr>
                              <w:r>
                                <w:rPr>
                                  <w:b/>
                                  <w:color w:val="FFFFFF"/>
                                  <w:w w:val="114"/>
                                  <w:sz w:val="26"/>
                                </w:rPr>
                                <w:t>Document</w:t>
                              </w:r>
                              <w:r>
                                <w:rPr>
                                  <w:b/>
                                  <w:color w:val="FFFFFF"/>
                                  <w:spacing w:val="6"/>
                                  <w:w w:val="114"/>
                                  <w:sz w:val="26"/>
                                </w:rPr>
                                <w:t xml:space="preserve"> </w:t>
                              </w:r>
                              <w:r>
                                <w:rPr>
                                  <w:b/>
                                  <w:color w:val="FFFFFF"/>
                                  <w:w w:val="114"/>
                                  <w:sz w:val="26"/>
                                </w:rPr>
                                <w:t>History:</w:t>
                              </w:r>
                            </w:p>
                          </w:txbxContent>
                        </wps:txbx>
                        <wps:bodyPr horzOverflow="overflow" vert="horz" lIns="0" tIns="0" rIns="0" bIns="0" rtlCol="0">
                          <a:noAutofit/>
                        </wps:bodyPr>
                      </wps:wsp>
                      <wps:wsp>
                        <wps:cNvPr id="3460" name="Rectangle 3460"/>
                        <wps:cNvSpPr/>
                        <wps:spPr>
                          <a:xfrm>
                            <a:off x="734330" y="8081957"/>
                            <a:ext cx="688832" cy="246153"/>
                          </a:xfrm>
                          <a:prstGeom prst="rect">
                            <a:avLst/>
                          </a:prstGeom>
                          <a:ln>
                            <a:noFill/>
                          </a:ln>
                        </wps:spPr>
                        <wps:txbx>
                          <w:txbxContent>
                            <w:p w14:paraId="7FC5078C" w14:textId="77777777" w:rsidR="00EA38B5" w:rsidRDefault="00AE47F4">
                              <w:pPr>
                                <w:spacing w:after="160" w:line="259" w:lineRule="auto"/>
                                <w:ind w:left="0" w:right="0" w:firstLine="0"/>
                              </w:pPr>
                              <w:r>
                                <w:rPr>
                                  <w:b/>
                                  <w:color w:val="FFFFFF"/>
                                  <w:w w:val="104"/>
                                  <w:sz w:val="26"/>
                                </w:rPr>
                                <w:t>/11/19</w:t>
                              </w:r>
                              <w:r>
                                <w:rPr>
                                  <w:b/>
                                  <w:color w:val="FFFFFF"/>
                                  <w:spacing w:val="6"/>
                                  <w:w w:val="104"/>
                                  <w:sz w:val="26"/>
                                </w:rPr>
                                <w:t xml:space="preserve"> </w:t>
                              </w:r>
                            </w:p>
                          </w:txbxContent>
                        </wps:txbx>
                        <wps:bodyPr horzOverflow="overflow" vert="horz" lIns="0" tIns="0" rIns="0" bIns="0" rtlCol="0">
                          <a:noAutofit/>
                        </wps:bodyPr>
                      </wps:wsp>
                      <wps:wsp>
                        <wps:cNvPr id="3459" name="Rectangle 3459"/>
                        <wps:cNvSpPr/>
                        <wps:spPr>
                          <a:xfrm>
                            <a:off x="541824" y="8081957"/>
                            <a:ext cx="256034" cy="246153"/>
                          </a:xfrm>
                          <a:prstGeom prst="rect">
                            <a:avLst/>
                          </a:prstGeom>
                          <a:ln>
                            <a:noFill/>
                          </a:ln>
                        </wps:spPr>
                        <wps:txbx>
                          <w:txbxContent>
                            <w:p w14:paraId="02FCC030" w14:textId="77777777" w:rsidR="00EA38B5" w:rsidRDefault="00AE47F4">
                              <w:pPr>
                                <w:spacing w:after="160" w:line="259" w:lineRule="auto"/>
                                <w:ind w:left="0" w:right="0" w:firstLine="0"/>
                              </w:pPr>
                              <w:r>
                                <w:rPr>
                                  <w:b/>
                                  <w:color w:val="FFFFFF"/>
                                  <w:w w:val="115"/>
                                  <w:sz w:val="26"/>
                                </w:rPr>
                                <w:t>26</w:t>
                              </w:r>
                            </w:p>
                          </w:txbxContent>
                        </wps:txbx>
                        <wps:bodyPr horzOverflow="overflow" vert="horz" lIns="0" tIns="0" rIns="0" bIns="0" rtlCol="0">
                          <a:noAutofit/>
                        </wps:bodyPr>
                      </wps:wsp>
                      <wps:wsp>
                        <wps:cNvPr id="3462" name="Rectangle 3462"/>
                        <wps:cNvSpPr/>
                        <wps:spPr>
                          <a:xfrm>
                            <a:off x="1398033" y="8081957"/>
                            <a:ext cx="54896" cy="246153"/>
                          </a:xfrm>
                          <a:prstGeom prst="rect">
                            <a:avLst/>
                          </a:prstGeom>
                          <a:ln>
                            <a:noFill/>
                          </a:ln>
                        </wps:spPr>
                        <wps:txbx>
                          <w:txbxContent>
                            <w:p w14:paraId="1510323B" w14:textId="77777777" w:rsidR="00EA38B5" w:rsidRDefault="00AE47F4">
                              <w:pPr>
                                <w:spacing w:after="160" w:line="259" w:lineRule="auto"/>
                                <w:ind w:left="0" w:right="0" w:firstLine="0"/>
                              </w:pPr>
                              <w:r>
                                <w:rPr>
                                  <w:b/>
                                  <w:color w:val="FFFFFF"/>
                                  <w:sz w:val="26"/>
                                </w:rPr>
                                <w:t xml:space="preserve"> </w:t>
                              </w:r>
                            </w:p>
                          </w:txbxContent>
                        </wps:txbx>
                        <wps:bodyPr horzOverflow="overflow" vert="horz" lIns="0" tIns="0" rIns="0" bIns="0" rtlCol="0">
                          <a:noAutofit/>
                        </wps:bodyPr>
                      </wps:wsp>
                      <wps:wsp>
                        <wps:cNvPr id="3461" name="Rectangle 3461"/>
                        <wps:cNvSpPr/>
                        <wps:spPr>
                          <a:xfrm>
                            <a:off x="1329186" y="8081957"/>
                            <a:ext cx="91566" cy="246153"/>
                          </a:xfrm>
                          <a:prstGeom prst="rect">
                            <a:avLst/>
                          </a:prstGeom>
                          <a:ln>
                            <a:noFill/>
                          </a:ln>
                        </wps:spPr>
                        <wps:txbx>
                          <w:txbxContent>
                            <w:p w14:paraId="73D20146" w14:textId="77777777" w:rsidR="00EA38B5" w:rsidRDefault="00AE47F4">
                              <w:pPr>
                                <w:spacing w:after="160" w:line="259" w:lineRule="auto"/>
                                <w:ind w:left="0" w:right="0" w:firstLine="0"/>
                              </w:pPr>
                              <w:r>
                                <w:rPr>
                                  <w:b/>
                                  <w:color w:val="FFFFFF"/>
                                  <w:w w:val="136"/>
                                  <w:sz w:val="26"/>
                                </w:rPr>
                                <w:t>-</w:t>
                              </w:r>
                            </w:p>
                          </w:txbxContent>
                        </wps:txbx>
                        <wps:bodyPr horzOverflow="overflow" vert="horz" lIns="0" tIns="0" rIns="0" bIns="0" rtlCol="0">
                          <a:noAutofit/>
                        </wps:bodyPr>
                      </wps:wsp>
                      <wps:wsp>
                        <wps:cNvPr id="20" name="Rectangle 20"/>
                        <wps:cNvSpPr/>
                        <wps:spPr>
                          <a:xfrm>
                            <a:off x="1494286" y="8081957"/>
                            <a:ext cx="2770017" cy="246153"/>
                          </a:xfrm>
                          <a:prstGeom prst="rect">
                            <a:avLst/>
                          </a:prstGeom>
                          <a:ln>
                            <a:noFill/>
                          </a:ln>
                        </wps:spPr>
                        <wps:txbx>
                          <w:txbxContent>
                            <w:p w14:paraId="2A0BFCE4"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wps:txbx>
                        <wps:bodyPr horzOverflow="overflow" vert="horz" lIns="0" tIns="0" rIns="0" bIns="0" rtlCol="0">
                          <a:noAutofit/>
                        </wps:bodyPr>
                      </wps:wsp>
                      <wps:wsp>
                        <wps:cNvPr id="3464" name="Rectangle 3464"/>
                        <wps:cNvSpPr/>
                        <wps:spPr>
                          <a:xfrm>
                            <a:off x="735321" y="8335957"/>
                            <a:ext cx="739775" cy="246153"/>
                          </a:xfrm>
                          <a:prstGeom prst="rect">
                            <a:avLst/>
                          </a:prstGeom>
                          <a:ln>
                            <a:noFill/>
                          </a:ln>
                        </wps:spPr>
                        <wps:txbx>
                          <w:txbxContent>
                            <w:p w14:paraId="5508B026" w14:textId="77777777" w:rsidR="00EA38B5" w:rsidRDefault="00AE47F4">
                              <w:pPr>
                                <w:spacing w:after="160" w:line="259" w:lineRule="auto"/>
                                <w:ind w:left="0" w:right="0" w:firstLine="0"/>
                              </w:pPr>
                              <w:r>
                                <w:rPr>
                                  <w:b/>
                                  <w:color w:val="FFFFFF"/>
                                  <w:w w:val="113"/>
                                  <w:sz w:val="26"/>
                                </w:rPr>
                                <w:t>/10/20</w:t>
                              </w:r>
                              <w:r>
                                <w:rPr>
                                  <w:b/>
                                  <w:color w:val="FFFFFF"/>
                                  <w:spacing w:val="6"/>
                                  <w:w w:val="113"/>
                                  <w:sz w:val="26"/>
                                </w:rPr>
                                <w:t xml:space="preserve"> </w:t>
                              </w:r>
                            </w:p>
                          </w:txbxContent>
                        </wps:txbx>
                        <wps:bodyPr horzOverflow="overflow" vert="horz" lIns="0" tIns="0" rIns="0" bIns="0" rtlCol="0">
                          <a:noAutofit/>
                        </wps:bodyPr>
                      </wps:wsp>
                      <wps:wsp>
                        <wps:cNvPr id="3463" name="Rectangle 3463"/>
                        <wps:cNvSpPr/>
                        <wps:spPr>
                          <a:xfrm>
                            <a:off x="541824" y="8335957"/>
                            <a:ext cx="257351" cy="246153"/>
                          </a:xfrm>
                          <a:prstGeom prst="rect">
                            <a:avLst/>
                          </a:prstGeom>
                          <a:ln>
                            <a:noFill/>
                          </a:ln>
                        </wps:spPr>
                        <wps:txbx>
                          <w:txbxContent>
                            <w:p w14:paraId="2EC4E06F" w14:textId="77777777" w:rsidR="00EA38B5" w:rsidRDefault="00AE47F4">
                              <w:pPr>
                                <w:spacing w:after="160" w:line="259" w:lineRule="auto"/>
                                <w:ind w:left="0" w:right="0" w:firstLine="0"/>
                              </w:pPr>
                              <w:r>
                                <w:rPr>
                                  <w:b/>
                                  <w:color w:val="FFFFFF"/>
                                  <w:w w:val="115"/>
                                  <w:sz w:val="26"/>
                                </w:rPr>
                                <w:t>28</w:t>
                              </w:r>
                            </w:p>
                          </w:txbxContent>
                        </wps:txbx>
                        <wps:bodyPr horzOverflow="overflow" vert="horz" lIns="0" tIns="0" rIns="0" bIns="0" rtlCol="0">
                          <a:noAutofit/>
                        </wps:bodyPr>
                      </wps:wsp>
                      <wps:wsp>
                        <wps:cNvPr id="3466" name="Rectangle 3466"/>
                        <wps:cNvSpPr/>
                        <wps:spPr>
                          <a:xfrm>
                            <a:off x="1398033" y="8335957"/>
                            <a:ext cx="54896" cy="246153"/>
                          </a:xfrm>
                          <a:prstGeom prst="rect">
                            <a:avLst/>
                          </a:prstGeom>
                          <a:ln>
                            <a:noFill/>
                          </a:ln>
                        </wps:spPr>
                        <wps:txbx>
                          <w:txbxContent>
                            <w:p w14:paraId="061F74B4" w14:textId="77777777" w:rsidR="00EA38B5" w:rsidRDefault="00AE47F4">
                              <w:pPr>
                                <w:spacing w:after="160" w:line="259" w:lineRule="auto"/>
                                <w:ind w:left="0" w:right="0" w:firstLine="0"/>
                              </w:pPr>
                              <w:r>
                                <w:rPr>
                                  <w:b/>
                                  <w:color w:val="FFFFFF"/>
                                  <w:sz w:val="26"/>
                                </w:rPr>
                                <w:t xml:space="preserve"> </w:t>
                              </w:r>
                            </w:p>
                          </w:txbxContent>
                        </wps:txbx>
                        <wps:bodyPr horzOverflow="overflow" vert="horz" lIns="0" tIns="0" rIns="0" bIns="0" rtlCol="0">
                          <a:noAutofit/>
                        </wps:bodyPr>
                      </wps:wsp>
                      <wps:wsp>
                        <wps:cNvPr id="3465" name="Rectangle 3465"/>
                        <wps:cNvSpPr/>
                        <wps:spPr>
                          <a:xfrm>
                            <a:off x="1329186" y="8335957"/>
                            <a:ext cx="91566" cy="246153"/>
                          </a:xfrm>
                          <a:prstGeom prst="rect">
                            <a:avLst/>
                          </a:prstGeom>
                          <a:ln>
                            <a:noFill/>
                          </a:ln>
                        </wps:spPr>
                        <wps:txbx>
                          <w:txbxContent>
                            <w:p w14:paraId="6E19D5F7" w14:textId="77777777" w:rsidR="00EA38B5" w:rsidRDefault="00AE47F4">
                              <w:pPr>
                                <w:spacing w:after="160" w:line="259" w:lineRule="auto"/>
                                <w:ind w:left="0" w:right="0" w:firstLine="0"/>
                              </w:pPr>
                              <w:r>
                                <w:rPr>
                                  <w:b/>
                                  <w:color w:val="FFFFFF"/>
                                  <w:w w:val="136"/>
                                  <w:sz w:val="26"/>
                                </w:rPr>
                                <w:t>-</w:t>
                              </w:r>
                            </w:p>
                          </w:txbxContent>
                        </wps:txbx>
                        <wps:bodyPr horzOverflow="overflow" vert="horz" lIns="0" tIns="0" rIns="0" bIns="0" rtlCol="0">
                          <a:noAutofit/>
                        </wps:bodyPr>
                      </wps:wsp>
                      <wps:wsp>
                        <wps:cNvPr id="23" name="Rectangle 23"/>
                        <wps:cNvSpPr/>
                        <wps:spPr>
                          <a:xfrm>
                            <a:off x="1494286" y="8335957"/>
                            <a:ext cx="2715122" cy="246153"/>
                          </a:xfrm>
                          <a:prstGeom prst="rect">
                            <a:avLst/>
                          </a:prstGeom>
                          <a:ln>
                            <a:noFill/>
                          </a:ln>
                        </wps:spPr>
                        <wps:txbx>
                          <w:txbxContent>
                            <w:p w14:paraId="5845B759"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wps:txbx>
                        <wps:bodyPr horzOverflow="overflow" vert="horz" lIns="0" tIns="0" rIns="0" bIns="0" rtlCol="0">
                          <a:noAutofit/>
                        </wps:bodyPr>
                      </wps:wsp>
                      <wps:wsp>
                        <wps:cNvPr id="3467" name="Rectangle 3467"/>
                        <wps:cNvSpPr/>
                        <wps:spPr>
                          <a:xfrm>
                            <a:off x="541824" y="8589956"/>
                            <a:ext cx="261523" cy="246153"/>
                          </a:xfrm>
                          <a:prstGeom prst="rect">
                            <a:avLst/>
                          </a:prstGeom>
                          <a:ln>
                            <a:noFill/>
                          </a:ln>
                        </wps:spPr>
                        <wps:txbx>
                          <w:txbxContent>
                            <w:p w14:paraId="258054D1" w14:textId="77777777" w:rsidR="00EA38B5" w:rsidRDefault="00AE47F4">
                              <w:pPr>
                                <w:spacing w:after="160" w:line="259" w:lineRule="auto"/>
                                <w:ind w:left="0" w:right="0" w:firstLine="0"/>
                              </w:pPr>
                              <w:r>
                                <w:rPr>
                                  <w:b/>
                                  <w:color w:val="FFFFFF"/>
                                  <w:w w:val="117"/>
                                  <w:sz w:val="26"/>
                                </w:rPr>
                                <w:t>02</w:t>
                              </w:r>
                            </w:p>
                          </w:txbxContent>
                        </wps:txbx>
                        <wps:bodyPr horzOverflow="overflow" vert="horz" lIns="0" tIns="0" rIns="0" bIns="0" rtlCol="0">
                          <a:noAutofit/>
                        </wps:bodyPr>
                      </wps:wsp>
                      <wps:wsp>
                        <wps:cNvPr id="3468" name="Rectangle 3468"/>
                        <wps:cNvSpPr/>
                        <wps:spPr>
                          <a:xfrm>
                            <a:off x="738458" y="8589956"/>
                            <a:ext cx="698274" cy="246153"/>
                          </a:xfrm>
                          <a:prstGeom prst="rect">
                            <a:avLst/>
                          </a:prstGeom>
                          <a:ln>
                            <a:noFill/>
                          </a:ln>
                        </wps:spPr>
                        <wps:txbx>
                          <w:txbxContent>
                            <w:p w14:paraId="5F1C8066" w14:textId="77777777" w:rsidR="00EA38B5" w:rsidRDefault="00AE47F4">
                              <w:pPr>
                                <w:spacing w:after="160" w:line="259" w:lineRule="auto"/>
                                <w:ind w:left="0" w:right="0" w:firstLine="0"/>
                              </w:pPr>
                              <w:r>
                                <w:rPr>
                                  <w:b/>
                                  <w:color w:val="FFFFFF"/>
                                  <w:w w:val="106"/>
                                  <w:sz w:val="26"/>
                                </w:rPr>
                                <w:t>/11/22</w:t>
                              </w:r>
                              <w:r>
                                <w:rPr>
                                  <w:b/>
                                  <w:color w:val="FFFFFF"/>
                                  <w:spacing w:val="6"/>
                                  <w:w w:val="106"/>
                                  <w:sz w:val="26"/>
                                </w:rPr>
                                <w:t xml:space="preserve"> </w:t>
                              </w:r>
                            </w:p>
                          </w:txbxContent>
                        </wps:txbx>
                        <wps:bodyPr horzOverflow="overflow" vert="horz" lIns="0" tIns="0" rIns="0" bIns="0" rtlCol="0">
                          <a:noAutofit/>
                        </wps:bodyPr>
                      </wps:wsp>
                      <wps:wsp>
                        <wps:cNvPr id="3469" name="Rectangle 3469"/>
                        <wps:cNvSpPr/>
                        <wps:spPr>
                          <a:xfrm>
                            <a:off x="1329186" y="8589956"/>
                            <a:ext cx="91566" cy="246153"/>
                          </a:xfrm>
                          <a:prstGeom prst="rect">
                            <a:avLst/>
                          </a:prstGeom>
                          <a:ln>
                            <a:noFill/>
                          </a:ln>
                        </wps:spPr>
                        <wps:txbx>
                          <w:txbxContent>
                            <w:p w14:paraId="5AD52B88" w14:textId="77777777" w:rsidR="00EA38B5" w:rsidRDefault="00AE47F4">
                              <w:pPr>
                                <w:spacing w:after="160" w:line="259" w:lineRule="auto"/>
                                <w:ind w:left="0" w:right="0" w:firstLine="0"/>
                              </w:pPr>
                              <w:r>
                                <w:rPr>
                                  <w:b/>
                                  <w:color w:val="FFFFFF"/>
                                  <w:w w:val="136"/>
                                  <w:sz w:val="26"/>
                                </w:rPr>
                                <w:t>-</w:t>
                              </w:r>
                            </w:p>
                          </w:txbxContent>
                        </wps:txbx>
                        <wps:bodyPr horzOverflow="overflow" vert="horz" lIns="0" tIns="0" rIns="0" bIns="0" rtlCol="0">
                          <a:noAutofit/>
                        </wps:bodyPr>
                      </wps:wsp>
                      <wps:wsp>
                        <wps:cNvPr id="3470" name="Rectangle 3470"/>
                        <wps:cNvSpPr/>
                        <wps:spPr>
                          <a:xfrm>
                            <a:off x="1398033" y="8589956"/>
                            <a:ext cx="54896" cy="246153"/>
                          </a:xfrm>
                          <a:prstGeom prst="rect">
                            <a:avLst/>
                          </a:prstGeom>
                          <a:ln>
                            <a:noFill/>
                          </a:ln>
                        </wps:spPr>
                        <wps:txbx>
                          <w:txbxContent>
                            <w:p w14:paraId="2F724D3F" w14:textId="77777777" w:rsidR="00EA38B5" w:rsidRDefault="00AE47F4">
                              <w:pPr>
                                <w:spacing w:after="160" w:line="259" w:lineRule="auto"/>
                                <w:ind w:left="0" w:right="0" w:firstLine="0"/>
                              </w:pPr>
                              <w:r>
                                <w:rPr>
                                  <w:b/>
                                  <w:color w:val="FFFFFF"/>
                                  <w:sz w:val="26"/>
                                </w:rPr>
                                <w:t xml:space="preserve"> </w:t>
                              </w:r>
                            </w:p>
                          </w:txbxContent>
                        </wps:txbx>
                        <wps:bodyPr horzOverflow="overflow" vert="horz" lIns="0" tIns="0" rIns="0" bIns="0" rtlCol="0">
                          <a:noAutofit/>
                        </wps:bodyPr>
                      </wps:wsp>
                      <wps:wsp>
                        <wps:cNvPr id="26" name="Rectangle 26"/>
                        <wps:cNvSpPr/>
                        <wps:spPr>
                          <a:xfrm>
                            <a:off x="1494286" y="8589956"/>
                            <a:ext cx="2660226" cy="246153"/>
                          </a:xfrm>
                          <a:prstGeom prst="rect">
                            <a:avLst/>
                          </a:prstGeom>
                          <a:ln>
                            <a:noFill/>
                          </a:ln>
                        </wps:spPr>
                        <wps:txbx>
                          <w:txbxContent>
                            <w:p w14:paraId="53FDF479"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wps:txbx>
                        <wps:bodyPr horzOverflow="overflow" vert="horz" lIns="0" tIns="0" rIns="0" bIns="0" rtlCol="0">
                          <a:noAutofit/>
                        </wps:bodyPr>
                      </wps:wsp>
                      <wps:wsp>
                        <wps:cNvPr id="3471" name="Rectangle 3471"/>
                        <wps:cNvSpPr/>
                        <wps:spPr>
                          <a:xfrm>
                            <a:off x="541824" y="8843956"/>
                            <a:ext cx="245055" cy="246153"/>
                          </a:xfrm>
                          <a:prstGeom prst="rect">
                            <a:avLst/>
                          </a:prstGeom>
                          <a:ln>
                            <a:noFill/>
                          </a:ln>
                        </wps:spPr>
                        <wps:txbx>
                          <w:txbxContent>
                            <w:p w14:paraId="08A4B8E4" w14:textId="77777777" w:rsidR="00EA38B5" w:rsidRDefault="00AE47F4">
                              <w:pPr>
                                <w:spacing w:after="160" w:line="259" w:lineRule="auto"/>
                                <w:ind w:left="0" w:right="0" w:firstLine="0"/>
                              </w:pPr>
                              <w:r>
                                <w:rPr>
                                  <w:b/>
                                  <w:color w:val="FFFFFF"/>
                                  <w:w w:val="110"/>
                                  <w:sz w:val="26"/>
                                </w:rPr>
                                <w:t>01</w:t>
                              </w:r>
                            </w:p>
                          </w:txbxContent>
                        </wps:txbx>
                        <wps:bodyPr horzOverflow="overflow" vert="horz" lIns="0" tIns="0" rIns="0" bIns="0" rtlCol="0">
                          <a:noAutofit/>
                        </wps:bodyPr>
                      </wps:wsp>
                      <wps:wsp>
                        <wps:cNvPr id="3472" name="Rectangle 3472"/>
                        <wps:cNvSpPr/>
                        <wps:spPr>
                          <a:xfrm>
                            <a:off x="726076" y="8843956"/>
                            <a:ext cx="696737" cy="246153"/>
                          </a:xfrm>
                          <a:prstGeom prst="rect">
                            <a:avLst/>
                          </a:prstGeom>
                          <a:ln>
                            <a:noFill/>
                          </a:ln>
                        </wps:spPr>
                        <wps:txbx>
                          <w:txbxContent>
                            <w:p w14:paraId="1D67DE33" w14:textId="77777777" w:rsidR="00EA38B5" w:rsidRDefault="00AE47F4">
                              <w:pPr>
                                <w:spacing w:after="160" w:line="259" w:lineRule="auto"/>
                                <w:ind w:left="0" w:right="0" w:firstLine="0"/>
                              </w:pPr>
                              <w:r>
                                <w:rPr>
                                  <w:b/>
                                  <w:color w:val="FFFFFF"/>
                                  <w:w w:val="106"/>
                                  <w:sz w:val="26"/>
                                </w:rPr>
                                <w:t>/11/23</w:t>
                              </w:r>
                              <w:r>
                                <w:rPr>
                                  <w:b/>
                                  <w:color w:val="FFFFFF"/>
                                  <w:spacing w:val="6"/>
                                  <w:w w:val="106"/>
                                  <w:sz w:val="26"/>
                                </w:rPr>
                                <w:t xml:space="preserve"> </w:t>
                              </w:r>
                            </w:p>
                          </w:txbxContent>
                        </wps:txbx>
                        <wps:bodyPr horzOverflow="overflow" vert="horz" lIns="0" tIns="0" rIns="0" bIns="0" rtlCol="0">
                          <a:noAutofit/>
                        </wps:bodyPr>
                      </wps:wsp>
                      <wps:wsp>
                        <wps:cNvPr id="3473" name="Rectangle 3473"/>
                        <wps:cNvSpPr/>
                        <wps:spPr>
                          <a:xfrm>
                            <a:off x="1329186" y="8843956"/>
                            <a:ext cx="91566" cy="246153"/>
                          </a:xfrm>
                          <a:prstGeom prst="rect">
                            <a:avLst/>
                          </a:prstGeom>
                          <a:ln>
                            <a:noFill/>
                          </a:ln>
                        </wps:spPr>
                        <wps:txbx>
                          <w:txbxContent>
                            <w:p w14:paraId="60BD1DF6" w14:textId="77777777" w:rsidR="00EA38B5" w:rsidRDefault="00AE47F4">
                              <w:pPr>
                                <w:spacing w:after="160" w:line="259" w:lineRule="auto"/>
                                <w:ind w:left="0" w:right="0" w:firstLine="0"/>
                              </w:pPr>
                              <w:r>
                                <w:rPr>
                                  <w:b/>
                                  <w:color w:val="FFFFFF"/>
                                  <w:w w:val="136"/>
                                  <w:sz w:val="26"/>
                                </w:rPr>
                                <w:t>-</w:t>
                              </w:r>
                            </w:p>
                          </w:txbxContent>
                        </wps:txbx>
                        <wps:bodyPr horzOverflow="overflow" vert="horz" lIns="0" tIns="0" rIns="0" bIns="0" rtlCol="0">
                          <a:noAutofit/>
                        </wps:bodyPr>
                      </wps:wsp>
                      <wps:wsp>
                        <wps:cNvPr id="3474" name="Rectangle 3474"/>
                        <wps:cNvSpPr/>
                        <wps:spPr>
                          <a:xfrm>
                            <a:off x="1398033" y="8843956"/>
                            <a:ext cx="54896" cy="246153"/>
                          </a:xfrm>
                          <a:prstGeom prst="rect">
                            <a:avLst/>
                          </a:prstGeom>
                          <a:ln>
                            <a:noFill/>
                          </a:ln>
                        </wps:spPr>
                        <wps:txbx>
                          <w:txbxContent>
                            <w:p w14:paraId="1532ABE9" w14:textId="77777777" w:rsidR="00EA38B5" w:rsidRDefault="00AE47F4">
                              <w:pPr>
                                <w:spacing w:after="160" w:line="259" w:lineRule="auto"/>
                                <w:ind w:left="0" w:right="0" w:firstLine="0"/>
                              </w:pPr>
                              <w:r>
                                <w:rPr>
                                  <w:b/>
                                  <w:color w:val="FFFFFF"/>
                                  <w:sz w:val="26"/>
                                </w:rPr>
                                <w:t xml:space="preserve"> </w:t>
                              </w:r>
                            </w:p>
                          </w:txbxContent>
                        </wps:txbx>
                        <wps:bodyPr horzOverflow="overflow" vert="horz" lIns="0" tIns="0" rIns="0" bIns="0" rtlCol="0">
                          <a:noAutofit/>
                        </wps:bodyPr>
                      </wps:wsp>
                      <wps:wsp>
                        <wps:cNvPr id="29" name="Rectangle 29"/>
                        <wps:cNvSpPr/>
                        <wps:spPr>
                          <a:xfrm>
                            <a:off x="1494286" y="8843956"/>
                            <a:ext cx="2824913" cy="246153"/>
                          </a:xfrm>
                          <a:prstGeom prst="rect">
                            <a:avLst/>
                          </a:prstGeom>
                          <a:ln>
                            <a:noFill/>
                          </a:ln>
                        </wps:spPr>
                        <wps:txbx>
                          <w:txbxContent>
                            <w:p w14:paraId="2E15A8BB"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wps:txbx>
                        <wps:bodyPr horzOverflow="overflow" vert="horz" lIns="0" tIns="0" rIns="0" bIns="0" rtlCol="0">
                          <a:noAutofit/>
                        </wps:bodyPr>
                      </wps:wsp>
                      <wps:wsp>
                        <wps:cNvPr id="30" name="Shape 30"/>
                        <wps:cNvSpPr/>
                        <wps:spPr>
                          <a:xfrm>
                            <a:off x="483730" y="4992358"/>
                            <a:ext cx="4678096" cy="1776819"/>
                          </a:xfrm>
                          <a:custGeom>
                            <a:avLst/>
                            <a:gdLst/>
                            <a:ahLst/>
                            <a:cxnLst/>
                            <a:rect l="0" t="0" r="0" b="0"/>
                            <a:pathLst>
                              <a:path w="4678096" h="1776819">
                                <a:moveTo>
                                  <a:pt x="0" y="1776819"/>
                                </a:moveTo>
                                <a:lnTo>
                                  <a:pt x="4678096" y="1776819"/>
                                </a:lnTo>
                                <a:lnTo>
                                  <a:pt x="4678096" y="0"/>
                                </a:lnTo>
                                <a:lnTo>
                                  <a:pt x="0" y="0"/>
                                </a:lnTo>
                                <a:close/>
                              </a:path>
                            </a:pathLst>
                          </a:custGeom>
                          <a:ln w="12700" cap="flat">
                            <a:miter lim="100000"/>
                          </a:ln>
                        </wps:spPr>
                        <wps:style>
                          <a:lnRef idx="1">
                            <a:srgbClr val="FFFEFD"/>
                          </a:lnRef>
                          <a:fillRef idx="0">
                            <a:srgbClr val="000000">
                              <a:alpha val="0"/>
                            </a:srgbClr>
                          </a:fillRef>
                          <a:effectRef idx="0">
                            <a:scrgbClr r="0" g="0" b="0"/>
                          </a:effectRef>
                          <a:fontRef idx="none"/>
                        </wps:style>
                        <wps:bodyPr/>
                      </wps:wsp>
                      <wps:wsp>
                        <wps:cNvPr id="31" name="Shape 31"/>
                        <wps:cNvSpPr/>
                        <wps:spPr>
                          <a:xfrm>
                            <a:off x="663545" y="840805"/>
                            <a:ext cx="188570" cy="396697"/>
                          </a:xfrm>
                          <a:custGeom>
                            <a:avLst/>
                            <a:gdLst/>
                            <a:ahLst/>
                            <a:cxnLst/>
                            <a:rect l="0" t="0" r="0" b="0"/>
                            <a:pathLst>
                              <a:path w="188570" h="396697">
                                <a:moveTo>
                                  <a:pt x="120929" y="0"/>
                                </a:moveTo>
                                <a:cubicBezTo>
                                  <a:pt x="157696" y="0"/>
                                  <a:pt x="187528" y="29248"/>
                                  <a:pt x="187528" y="65291"/>
                                </a:cubicBezTo>
                                <a:cubicBezTo>
                                  <a:pt x="187528" y="94856"/>
                                  <a:pt x="188570" y="101689"/>
                                  <a:pt x="188570" y="149073"/>
                                </a:cubicBezTo>
                                <a:lnTo>
                                  <a:pt x="187681" y="217107"/>
                                </a:lnTo>
                                <a:cubicBezTo>
                                  <a:pt x="180010" y="314262"/>
                                  <a:pt x="95631" y="391300"/>
                                  <a:pt x="0" y="396697"/>
                                </a:cubicBezTo>
                                <a:lnTo>
                                  <a:pt x="0" y="262217"/>
                                </a:lnTo>
                                <a:cubicBezTo>
                                  <a:pt x="27394" y="258013"/>
                                  <a:pt x="49174" y="235483"/>
                                  <a:pt x="53911" y="206807"/>
                                </a:cubicBezTo>
                                <a:cubicBezTo>
                                  <a:pt x="53911" y="206807"/>
                                  <a:pt x="54331" y="68212"/>
                                  <a:pt x="54331" y="65291"/>
                                </a:cubicBezTo>
                                <a:cubicBezTo>
                                  <a:pt x="54331" y="62395"/>
                                  <a:pt x="54546" y="59538"/>
                                  <a:pt x="54927" y="56731"/>
                                </a:cubicBezTo>
                                <a:lnTo>
                                  <a:pt x="55728" y="51981"/>
                                </a:lnTo>
                                <a:cubicBezTo>
                                  <a:pt x="62001" y="22288"/>
                                  <a:pt x="88798" y="0"/>
                                  <a:pt x="120929"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455099" y="840805"/>
                            <a:ext cx="188570" cy="396697"/>
                          </a:xfrm>
                          <a:custGeom>
                            <a:avLst/>
                            <a:gdLst/>
                            <a:ahLst/>
                            <a:cxnLst/>
                            <a:rect l="0" t="0" r="0" b="0"/>
                            <a:pathLst>
                              <a:path w="188570" h="396697">
                                <a:moveTo>
                                  <a:pt x="67666" y="0"/>
                                </a:moveTo>
                                <a:cubicBezTo>
                                  <a:pt x="99771" y="0"/>
                                  <a:pt x="126568" y="22288"/>
                                  <a:pt x="132867" y="51981"/>
                                </a:cubicBezTo>
                                <a:lnTo>
                                  <a:pt x="133642" y="56731"/>
                                </a:lnTo>
                                <a:cubicBezTo>
                                  <a:pt x="134023" y="59538"/>
                                  <a:pt x="134239" y="62395"/>
                                  <a:pt x="134239" y="65291"/>
                                </a:cubicBezTo>
                                <a:cubicBezTo>
                                  <a:pt x="134239" y="68212"/>
                                  <a:pt x="134658" y="206807"/>
                                  <a:pt x="134658" y="206807"/>
                                </a:cubicBezTo>
                                <a:cubicBezTo>
                                  <a:pt x="139370" y="235483"/>
                                  <a:pt x="161176" y="258013"/>
                                  <a:pt x="188570" y="262217"/>
                                </a:cubicBezTo>
                                <a:lnTo>
                                  <a:pt x="188570" y="396697"/>
                                </a:lnTo>
                                <a:cubicBezTo>
                                  <a:pt x="92939" y="391300"/>
                                  <a:pt x="8560" y="314262"/>
                                  <a:pt x="889" y="217107"/>
                                </a:cubicBezTo>
                                <a:lnTo>
                                  <a:pt x="0" y="149073"/>
                                </a:lnTo>
                                <a:cubicBezTo>
                                  <a:pt x="0" y="101689"/>
                                  <a:pt x="1041" y="94856"/>
                                  <a:pt x="1041" y="65291"/>
                                </a:cubicBezTo>
                                <a:cubicBezTo>
                                  <a:pt x="1041" y="29248"/>
                                  <a:pt x="30874" y="0"/>
                                  <a:pt x="67666"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1831467" y="840805"/>
                            <a:ext cx="188544" cy="396697"/>
                          </a:xfrm>
                          <a:custGeom>
                            <a:avLst/>
                            <a:gdLst/>
                            <a:ahLst/>
                            <a:cxnLst/>
                            <a:rect l="0" t="0" r="0" b="0"/>
                            <a:pathLst>
                              <a:path w="188544" h="396697">
                                <a:moveTo>
                                  <a:pt x="120904" y="0"/>
                                </a:moveTo>
                                <a:cubicBezTo>
                                  <a:pt x="157671" y="0"/>
                                  <a:pt x="187503" y="29248"/>
                                  <a:pt x="187503" y="65291"/>
                                </a:cubicBezTo>
                                <a:cubicBezTo>
                                  <a:pt x="187503" y="94856"/>
                                  <a:pt x="188544" y="101689"/>
                                  <a:pt x="188544" y="149073"/>
                                </a:cubicBezTo>
                                <a:lnTo>
                                  <a:pt x="187655" y="217107"/>
                                </a:lnTo>
                                <a:cubicBezTo>
                                  <a:pt x="180010" y="314262"/>
                                  <a:pt x="95606" y="391300"/>
                                  <a:pt x="0" y="396697"/>
                                </a:cubicBezTo>
                                <a:lnTo>
                                  <a:pt x="0" y="262217"/>
                                </a:lnTo>
                                <a:cubicBezTo>
                                  <a:pt x="27369" y="258013"/>
                                  <a:pt x="49175" y="235483"/>
                                  <a:pt x="53924" y="206807"/>
                                </a:cubicBezTo>
                                <a:cubicBezTo>
                                  <a:pt x="53924" y="206807"/>
                                  <a:pt x="54280" y="68212"/>
                                  <a:pt x="54280" y="65291"/>
                                </a:cubicBezTo>
                                <a:cubicBezTo>
                                  <a:pt x="54280" y="62395"/>
                                  <a:pt x="54521" y="59538"/>
                                  <a:pt x="54902" y="56731"/>
                                </a:cubicBezTo>
                                <a:lnTo>
                                  <a:pt x="55715" y="51981"/>
                                </a:lnTo>
                                <a:cubicBezTo>
                                  <a:pt x="61976" y="22288"/>
                                  <a:pt x="88798" y="0"/>
                                  <a:pt x="120904"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1623022" y="840805"/>
                            <a:ext cx="188544" cy="396697"/>
                          </a:xfrm>
                          <a:custGeom>
                            <a:avLst/>
                            <a:gdLst/>
                            <a:ahLst/>
                            <a:cxnLst/>
                            <a:rect l="0" t="0" r="0" b="0"/>
                            <a:pathLst>
                              <a:path w="188544" h="396697">
                                <a:moveTo>
                                  <a:pt x="67615" y="0"/>
                                </a:moveTo>
                                <a:cubicBezTo>
                                  <a:pt x="99746" y="0"/>
                                  <a:pt x="126568" y="22288"/>
                                  <a:pt x="132842" y="51981"/>
                                </a:cubicBezTo>
                                <a:lnTo>
                                  <a:pt x="133617" y="56731"/>
                                </a:lnTo>
                                <a:cubicBezTo>
                                  <a:pt x="133998" y="59538"/>
                                  <a:pt x="134239" y="62395"/>
                                  <a:pt x="134239" y="65291"/>
                                </a:cubicBezTo>
                                <a:cubicBezTo>
                                  <a:pt x="134239" y="68212"/>
                                  <a:pt x="134633" y="206807"/>
                                  <a:pt x="134633" y="206807"/>
                                </a:cubicBezTo>
                                <a:cubicBezTo>
                                  <a:pt x="139370" y="235483"/>
                                  <a:pt x="161150" y="258013"/>
                                  <a:pt x="188544" y="262217"/>
                                </a:cubicBezTo>
                                <a:lnTo>
                                  <a:pt x="188544" y="396697"/>
                                </a:lnTo>
                                <a:cubicBezTo>
                                  <a:pt x="92913" y="391300"/>
                                  <a:pt x="8534" y="314262"/>
                                  <a:pt x="864" y="217107"/>
                                </a:cubicBezTo>
                                <a:lnTo>
                                  <a:pt x="0" y="149073"/>
                                </a:lnTo>
                                <a:cubicBezTo>
                                  <a:pt x="0" y="101689"/>
                                  <a:pt x="1016" y="94856"/>
                                  <a:pt x="1016" y="65291"/>
                                </a:cubicBezTo>
                                <a:cubicBezTo>
                                  <a:pt x="1016" y="29248"/>
                                  <a:pt x="30848" y="0"/>
                                  <a:pt x="67615"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1097855" y="840805"/>
                            <a:ext cx="188608" cy="396697"/>
                          </a:xfrm>
                          <a:custGeom>
                            <a:avLst/>
                            <a:gdLst/>
                            <a:ahLst/>
                            <a:cxnLst/>
                            <a:rect l="0" t="0" r="0" b="0"/>
                            <a:pathLst>
                              <a:path w="188608" h="396697">
                                <a:moveTo>
                                  <a:pt x="120967" y="0"/>
                                </a:moveTo>
                                <a:cubicBezTo>
                                  <a:pt x="157734" y="0"/>
                                  <a:pt x="187566" y="29248"/>
                                  <a:pt x="187566" y="65291"/>
                                </a:cubicBezTo>
                                <a:cubicBezTo>
                                  <a:pt x="187566" y="94856"/>
                                  <a:pt x="188608" y="101689"/>
                                  <a:pt x="188608" y="149073"/>
                                </a:cubicBezTo>
                                <a:lnTo>
                                  <a:pt x="187719" y="217107"/>
                                </a:lnTo>
                                <a:cubicBezTo>
                                  <a:pt x="180022" y="314262"/>
                                  <a:pt x="95669" y="391300"/>
                                  <a:pt x="0" y="396697"/>
                                </a:cubicBezTo>
                                <a:lnTo>
                                  <a:pt x="0" y="262217"/>
                                </a:lnTo>
                                <a:cubicBezTo>
                                  <a:pt x="27432" y="258013"/>
                                  <a:pt x="49213" y="235483"/>
                                  <a:pt x="53950" y="206807"/>
                                </a:cubicBezTo>
                                <a:cubicBezTo>
                                  <a:pt x="53950" y="206807"/>
                                  <a:pt x="54369" y="68212"/>
                                  <a:pt x="54369" y="65291"/>
                                </a:cubicBezTo>
                                <a:cubicBezTo>
                                  <a:pt x="54369" y="62395"/>
                                  <a:pt x="54546" y="59538"/>
                                  <a:pt x="54902" y="56731"/>
                                </a:cubicBezTo>
                                <a:lnTo>
                                  <a:pt x="55740" y="51981"/>
                                </a:lnTo>
                                <a:cubicBezTo>
                                  <a:pt x="62014" y="22288"/>
                                  <a:pt x="88836" y="0"/>
                                  <a:pt x="120967"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889448" y="840805"/>
                            <a:ext cx="188570" cy="396697"/>
                          </a:xfrm>
                          <a:custGeom>
                            <a:avLst/>
                            <a:gdLst/>
                            <a:ahLst/>
                            <a:cxnLst/>
                            <a:rect l="0" t="0" r="0" b="0"/>
                            <a:pathLst>
                              <a:path w="188570" h="396697">
                                <a:moveTo>
                                  <a:pt x="67640" y="0"/>
                                </a:moveTo>
                                <a:cubicBezTo>
                                  <a:pt x="99746" y="0"/>
                                  <a:pt x="126568" y="22288"/>
                                  <a:pt x="132829" y="51981"/>
                                </a:cubicBezTo>
                                <a:lnTo>
                                  <a:pt x="133642" y="56731"/>
                                </a:lnTo>
                                <a:cubicBezTo>
                                  <a:pt x="134023" y="59538"/>
                                  <a:pt x="134239" y="62395"/>
                                  <a:pt x="134239" y="65291"/>
                                </a:cubicBezTo>
                                <a:cubicBezTo>
                                  <a:pt x="134239" y="68212"/>
                                  <a:pt x="134620" y="206807"/>
                                  <a:pt x="134620" y="206807"/>
                                </a:cubicBezTo>
                                <a:cubicBezTo>
                                  <a:pt x="139395" y="235483"/>
                                  <a:pt x="161150" y="258013"/>
                                  <a:pt x="188570" y="262217"/>
                                </a:cubicBezTo>
                                <a:lnTo>
                                  <a:pt x="188570" y="396697"/>
                                </a:lnTo>
                                <a:cubicBezTo>
                                  <a:pt x="92939" y="391300"/>
                                  <a:pt x="8534" y="314262"/>
                                  <a:pt x="889" y="217107"/>
                                </a:cubicBezTo>
                                <a:lnTo>
                                  <a:pt x="0" y="149073"/>
                                </a:lnTo>
                                <a:cubicBezTo>
                                  <a:pt x="0" y="101689"/>
                                  <a:pt x="1041" y="94856"/>
                                  <a:pt x="1041" y="65291"/>
                                </a:cubicBezTo>
                                <a:cubicBezTo>
                                  <a:pt x="1041" y="29248"/>
                                  <a:pt x="30848" y="0"/>
                                  <a:pt x="67640"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1324056" y="841122"/>
                            <a:ext cx="124092" cy="240259"/>
                          </a:xfrm>
                          <a:custGeom>
                            <a:avLst/>
                            <a:gdLst/>
                            <a:ahLst/>
                            <a:cxnLst/>
                            <a:rect l="0" t="0" r="0" b="0"/>
                            <a:pathLst>
                              <a:path w="124092" h="240259">
                                <a:moveTo>
                                  <a:pt x="123977" y="0"/>
                                </a:moveTo>
                                <a:lnTo>
                                  <a:pt x="124092" y="0"/>
                                </a:lnTo>
                                <a:lnTo>
                                  <a:pt x="124092" y="240259"/>
                                </a:lnTo>
                                <a:cubicBezTo>
                                  <a:pt x="119672" y="238735"/>
                                  <a:pt x="114783" y="236106"/>
                                  <a:pt x="97333" y="229451"/>
                                </a:cubicBezTo>
                                <a:cubicBezTo>
                                  <a:pt x="80289" y="222949"/>
                                  <a:pt x="50546" y="211582"/>
                                  <a:pt x="36843" y="202057"/>
                                </a:cubicBezTo>
                                <a:cubicBezTo>
                                  <a:pt x="2858" y="178016"/>
                                  <a:pt x="0" y="145428"/>
                                  <a:pt x="0" y="122568"/>
                                </a:cubicBezTo>
                                <a:cubicBezTo>
                                  <a:pt x="0" y="50394"/>
                                  <a:pt x="59017" y="0"/>
                                  <a:pt x="123977"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1469056" y="979438"/>
                            <a:ext cx="130391" cy="257353"/>
                          </a:xfrm>
                          <a:custGeom>
                            <a:avLst/>
                            <a:gdLst/>
                            <a:ahLst/>
                            <a:cxnLst/>
                            <a:rect l="0" t="0" r="0" b="0"/>
                            <a:pathLst>
                              <a:path w="130391" h="257353">
                                <a:moveTo>
                                  <a:pt x="0" y="0"/>
                                </a:moveTo>
                                <a:cubicBezTo>
                                  <a:pt x="74384" y="25565"/>
                                  <a:pt x="130391" y="49835"/>
                                  <a:pt x="129769" y="133769"/>
                                </a:cubicBezTo>
                                <a:cubicBezTo>
                                  <a:pt x="129197" y="201790"/>
                                  <a:pt x="73939" y="256908"/>
                                  <a:pt x="5105" y="256908"/>
                                </a:cubicBezTo>
                                <a:cubicBezTo>
                                  <a:pt x="3277" y="256908"/>
                                  <a:pt x="1613" y="257086"/>
                                  <a:pt x="0" y="257353"/>
                                </a:cubicBez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1469045" y="841788"/>
                            <a:ext cx="113297" cy="127889"/>
                          </a:xfrm>
                          <a:custGeom>
                            <a:avLst/>
                            <a:gdLst/>
                            <a:ahLst/>
                            <a:cxnLst/>
                            <a:rect l="0" t="0" r="0" b="0"/>
                            <a:pathLst>
                              <a:path w="113297" h="127889">
                                <a:moveTo>
                                  <a:pt x="0" y="0"/>
                                </a:moveTo>
                                <a:cubicBezTo>
                                  <a:pt x="10566" y="241"/>
                                  <a:pt x="69228" y="3315"/>
                                  <a:pt x="99479" y="43180"/>
                                </a:cubicBezTo>
                                <a:cubicBezTo>
                                  <a:pt x="108013" y="52045"/>
                                  <a:pt x="113297" y="64364"/>
                                  <a:pt x="113297" y="78003"/>
                                </a:cubicBezTo>
                                <a:cubicBezTo>
                                  <a:pt x="113297" y="104940"/>
                                  <a:pt x="99301" y="127889"/>
                                  <a:pt x="67132" y="126784"/>
                                </a:cubicBezTo>
                                <a:cubicBezTo>
                                  <a:pt x="60655" y="126517"/>
                                  <a:pt x="54394" y="125324"/>
                                  <a:pt x="48781" y="122733"/>
                                </a:cubicBezTo>
                                <a:cubicBezTo>
                                  <a:pt x="37541" y="118428"/>
                                  <a:pt x="11125" y="108382"/>
                                  <a:pt x="0" y="104585"/>
                                </a:cubicBez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40" name="Shape 40"/>
                        <wps:cNvSpPr/>
                        <wps:spPr>
                          <a:xfrm>
                            <a:off x="1315344" y="1084318"/>
                            <a:ext cx="132804" cy="153581"/>
                          </a:xfrm>
                          <a:custGeom>
                            <a:avLst/>
                            <a:gdLst/>
                            <a:ahLst/>
                            <a:cxnLst/>
                            <a:rect l="0" t="0" r="0" b="0"/>
                            <a:pathLst>
                              <a:path w="132804" h="153581">
                                <a:moveTo>
                                  <a:pt x="45644" y="0"/>
                                </a:moveTo>
                                <a:cubicBezTo>
                                  <a:pt x="49111" y="0"/>
                                  <a:pt x="52451" y="445"/>
                                  <a:pt x="55639" y="1283"/>
                                </a:cubicBezTo>
                                <a:lnTo>
                                  <a:pt x="55969" y="1194"/>
                                </a:lnTo>
                                <a:lnTo>
                                  <a:pt x="57468" y="1854"/>
                                </a:lnTo>
                                <a:cubicBezTo>
                                  <a:pt x="59703" y="2515"/>
                                  <a:pt x="61824" y="3404"/>
                                  <a:pt x="63906" y="4509"/>
                                </a:cubicBezTo>
                                <a:lnTo>
                                  <a:pt x="132804" y="32944"/>
                                </a:lnTo>
                                <a:lnTo>
                                  <a:pt x="132804" y="152718"/>
                                </a:lnTo>
                                <a:cubicBezTo>
                                  <a:pt x="115672" y="153581"/>
                                  <a:pt x="79007" y="150597"/>
                                  <a:pt x="35979" y="118224"/>
                                </a:cubicBezTo>
                                <a:cubicBezTo>
                                  <a:pt x="24524" y="109601"/>
                                  <a:pt x="17564" y="100559"/>
                                  <a:pt x="13513" y="92227"/>
                                </a:cubicBezTo>
                                <a:cubicBezTo>
                                  <a:pt x="5156" y="82474"/>
                                  <a:pt x="0" y="68898"/>
                                  <a:pt x="0" y="53950"/>
                                </a:cubicBezTo>
                                <a:cubicBezTo>
                                  <a:pt x="0" y="24143"/>
                                  <a:pt x="20434" y="0"/>
                                  <a:pt x="45644"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41" name="Rectangle 41"/>
                        <wps:cNvSpPr/>
                        <wps:spPr>
                          <a:xfrm>
                            <a:off x="6561980" y="10213040"/>
                            <a:ext cx="719304" cy="197787"/>
                          </a:xfrm>
                          <a:prstGeom prst="rect">
                            <a:avLst/>
                          </a:prstGeom>
                          <a:ln>
                            <a:noFill/>
                          </a:ln>
                        </wps:spPr>
                        <wps:txbx>
                          <w:txbxContent>
                            <w:p w14:paraId="0A15D76C" w14:textId="77777777" w:rsidR="00EA38B5" w:rsidRDefault="00AE47F4">
                              <w:pPr>
                                <w:spacing w:after="160" w:line="259" w:lineRule="auto"/>
                                <w:ind w:left="0" w:right="0" w:firstLine="0"/>
                              </w:pPr>
                              <w:r>
                                <w:rPr>
                                  <w:b/>
                                  <w:color w:val="FFFEFD"/>
                                  <w:w w:val="118"/>
                                  <w:sz w:val="20"/>
                                </w:rPr>
                                <w:t>uusu.org</w:t>
                              </w:r>
                            </w:p>
                          </w:txbxContent>
                        </wps:txbx>
                        <wps:bodyPr horzOverflow="overflow" vert="horz" lIns="0" tIns="0" rIns="0" bIns="0" rtlCol="0">
                          <a:noAutofit/>
                        </wps:bodyPr>
                      </wps:wsp>
                    </wpg:wgp>
                  </a:graphicData>
                </a:graphic>
              </wp:anchor>
            </w:drawing>
          </mc:Choice>
          <mc:Fallback>
            <w:pict>
              <v:group w14:anchorId="7BF50B12" id="Group 3602" o:spid="_x0000_s1026" style="position:absolute;left:0;text-align:left;margin-left:0;margin-top:0;width:595.3pt;height:841.9pt;z-index:251658240;mso-position-horizontal-relative:page;mso-position-vertical-relative:page" coordsize="75599,1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">
                <v:shape id="Shape 4821" o:spid="_x0000_s1027" style="position:absolute;width:75599;height:106920;visibility:visible;mso-wrap-style:square;v-text-anchor:top" coordsize="7559993,10692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" path="m,l7559993,r,10692003l,10692003,,e" fillcolor="#4a2673" stroked="f" strokeweight="0">
                  <v:stroke miterlimit="83231f" joinstyle="miter"/>
                  <v:path arrowok="t" textboxrect="0,0,7559993,10692003"/>
                </v:shape>
                <v:rect id="Rectangle 7" o:spid="_x0000_s1028" style="position:absolute;left:5381;top:27968;width:57142;height:12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4D8979F7" w14:textId="77777777" w:rsidR="00EA38B5" w:rsidRDefault="00AE47F4">
                        <w:pPr>
                          <w:spacing w:after="160" w:line="259" w:lineRule="auto"/>
                          <w:ind w:left="0" w:right="0" w:firstLine="0"/>
                        </w:pPr>
                        <w:r>
                          <w:rPr>
                            <w:b/>
                            <w:color w:val="FFFEFD"/>
                            <w:w w:val="123"/>
                            <w:sz w:val="129"/>
                          </w:rPr>
                          <w:t>SOCIETIES</w:t>
                        </w:r>
                        <w:r>
                          <w:rPr>
                            <w:b/>
                            <w:color w:val="FFFEFD"/>
                            <w:spacing w:val="31"/>
                            <w:w w:val="123"/>
                            <w:sz w:val="129"/>
                          </w:rPr>
                          <w:t xml:space="preserve"> </w:t>
                        </w:r>
                      </w:p>
                    </w:txbxContent>
                  </v:textbox>
                </v:rect>
                <v:rect id="Rectangle 8" o:spid="_x0000_s1029" style="position:absolute;left:5381;top:36731;width:77155;height:12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C7AB860" w14:textId="77777777" w:rsidR="00EA38B5" w:rsidRDefault="00AE47F4">
                        <w:pPr>
                          <w:spacing w:after="160" w:line="259" w:lineRule="auto"/>
                          <w:ind w:left="0" w:right="0" w:firstLine="0"/>
                        </w:pPr>
                        <w:r>
                          <w:rPr>
                            <w:b/>
                            <w:color w:val="FFFEFD"/>
                            <w:w w:val="119"/>
                            <w:sz w:val="129"/>
                          </w:rPr>
                          <w:t>REGULATIONS</w:t>
                        </w:r>
                        <w:r>
                          <w:rPr>
                            <w:b/>
                            <w:color w:val="FFFEFD"/>
                            <w:spacing w:val="31"/>
                            <w:w w:val="119"/>
                            <w:sz w:val="129"/>
                          </w:rPr>
                          <w:t xml:space="preserve"> </w:t>
                        </w:r>
                      </w:p>
                    </w:txbxContent>
                  </v:textbox>
                </v:rect>
                <v:rect id="Rectangle 9" o:spid="_x0000_s1030" style="position:absolute;left:7135;top:51808;width:1140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2645716E" w14:textId="77777777" w:rsidR="00EA38B5" w:rsidRDefault="00AE47F4">
                        <w:pPr>
                          <w:spacing w:after="160" w:line="259" w:lineRule="auto"/>
                          <w:ind w:left="0" w:right="0" w:firstLine="0"/>
                        </w:pPr>
                        <w:r>
                          <w:rPr>
                            <w:b/>
                            <w:color w:val="FFFFFF"/>
                            <w:w w:val="118"/>
                            <w:sz w:val="41"/>
                          </w:rPr>
                          <w:t>TITLE:</w:t>
                        </w:r>
                        <w:r>
                          <w:rPr>
                            <w:b/>
                            <w:color w:val="FFFFFF"/>
                            <w:spacing w:val="10"/>
                            <w:w w:val="118"/>
                            <w:sz w:val="41"/>
                          </w:rPr>
                          <w:t xml:space="preserve">  </w:t>
                        </w:r>
                      </w:p>
                    </w:txbxContent>
                  </v:textbox>
                </v:rect>
                <v:rect id="Rectangle 10" o:spid="_x0000_s1031" style="position:absolute;left:23277;top:51808;width:2173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6E758EE0" w14:textId="77777777" w:rsidR="00EA38B5" w:rsidRDefault="00AE47F4">
                        <w:pPr>
                          <w:spacing w:after="160" w:line="259" w:lineRule="auto"/>
                          <w:ind w:left="0" w:right="0" w:firstLine="0"/>
                        </w:pPr>
                        <w:r>
                          <w:rPr>
                            <w:b/>
                            <w:color w:val="FFFFFF"/>
                            <w:w w:val="114"/>
                            <w:sz w:val="41"/>
                          </w:rPr>
                          <w:t>BYE</w:t>
                        </w:r>
                        <w:r>
                          <w:rPr>
                            <w:b/>
                            <w:color w:val="FFFFFF"/>
                            <w:spacing w:val="10"/>
                            <w:w w:val="114"/>
                            <w:sz w:val="41"/>
                          </w:rPr>
                          <w:t xml:space="preserve"> </w:t>
                        </w:r>
                        <w:r>
                          <w:rPr>
                            <w:b/>
                            <w:color w:val="FFFFFF"/>
                            <w:w w:val="114"/>
                            <w:sz w:val="41"/>
                          </w:rPr>
                          <w:t>LAW</w:t>
                        </w:r>
                        <w:r>
                          <w:rPr>
                            <w:b/>
                            <w:color w:val="FFFFFF"/>
                            <w:spacing w:val="10"/>
                            <w:w w:val="114"/>
                            <w:sz w:val="41"/>
                          </w:rPr>
                          <w:t xml:space="preserve"> </w:t>
                        </w:r>
                        <w:r>
                          <w:rPr>
                            <w:b/>
                            <w:color w:val="FFFFFF"/>
                            <w:w w:val="114"/>
                            <w:sz w:val="41"/>
                          </w:rPr>
                          <w:t>FIVE</w:t>
                        </w:r>
                      </w:p>
                    </w:txbxContent>
                  </v:textbox>
                </v:rect>
                <v:rect id="Rectangle 11" o:spid="_x0000_s1032" style="position:absolute;left:7135;top:55745;width:15197;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A2950EC" w14:textId="77777777" w:rsidR="00EA38B5" w:rsidRDefault="00AE47F4">
                        <w:pPr>
                          <w:spacing w:after="160" w:line="259" w:lineRule="auto"/>
                          <w:ind w:left="0" w:right="0" w:firstLine="0"/>
                        </w:pPr>
                        <w:r>
                          <w:rPr>
                            <w:b/>
                            <w:color w:val="FFFFFF"/>
                            <w:w w:val="113"/>
                            <w:sz w:val="41"/>
                          </w:rPr>
                          <w:t>OWNER:</w:t>
                        </w:r>
                        <w:r>
                          <w:rPr>
                            <w:b/>
                            <w:color w:val="FFFFFF"/>
                            <w:spacing w:val="10"/>
                            <w:w w:val="113"/>
                            <w:sz w:val="41"/>
                          </w:rPr>
                          <w:t xml:space="preserve">  </w:t>
                        </w:r>
                      </w:p>
                    </w:txbxContent>
                  </v:textbox>
                </v:rect>
                <v:rect id="Rectangle 12" o:spid="_x0000_s1033" style="position:absolute;left:23277;top:55745;width:35678;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21DA1B57" w14:textId="77777777" w:rsidR="00EA38B5" w:rsidRDefault="00AE47F4">
                        <w:pPr>
                          <w:spacing w:after="160" w:line="259" w:lineRule="auto"/>
                          <w:ind w:left="0" w:right="0" w:firstLine="0"/>
                        </w:pPr>
                        <w:r>
                          <w:rPr>
                            <w:b/>
                            <w:color w:val="FFFFFF"/>
                            <w:w w:val="116"/>
                            <w:sz w:val="41"/>
                          </w:rPr>
                          <w:t>MARK</w:t>
                        </w:r>
                        <w:r>
                          <w:rPr>
                            <w:b/>
                            <w:color w:val="FFFFFF"/>
                            <w:spacing w:val="5"/>
                            <w:w w:val="116"/>
                            <w:sz w:val="41"/>
                          </w:rPr>
                          <w:t xml:space="preserve"> </w:t>
                        </w:r>
                        <w:r>
                          <w:rPr>
                            <w:b/>
                            <w:color w:val="FFFFFF"/>
                            <w:w w:val="116"/>
                            <w:sz w:val="41"/>
                          </w:rPr>
                          <w:t>FRANCOS</w:t>
                        </w:r>
                        <w:r>
                          <w:rPr>
                            <w:b/>
                            <w:color w:val="FFFFFF"/>
                            <w:spacing w:val="5"/>
                            <w:w w:val="116"/>
                            <w:sz w:val="41"/>
                          </w:rPr>
                          <w:t xml:space="preserve"> </w:t>
                        </w:r>
                        <w:r>
                          <w:rPr>
                            <w:b/>
                            <w:color w:val="FFFFFF"/>
                            <w:w w:val="116"/>
                            <w:sz w:val="41"/>
                          </w:rPr>
                          <w:t>(GPC)</w:t>
                        </w:r>
                      </w:p>
                    </w:txbxContent>
                  </v:textbox>
                </v:rect>
                <v:rect id="Rectangle 13" o:spid="_x0000_s1034" style="position:absolute;left:7135;top:59682;width:19525;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05860938" w14:textId="77777777" w:rsidR="00EA38B5" w:rsidRDefault="00AE47F4">
                        <w:pPr>
                          <w:spacing w:after="160" w:line="259" w:lineRule="auto"/>
                          <w:ind w:left="0" w:right="0" w:firstLine="0"/>
                        </w:pPr>
                        <w:r>
                          <w:rPr>
                            <w:b/>
                            <w:color w:val="FFFFFF"/>
                            <w:w w:val="116"/>
                            <w:sz w:val="41"/>
                          </w:rPr>
                          <w:t>APPROVED:</w:t>
                        </w:r>
                        <w:r>
                          <w:rPr>
                            <w:b/>
                            <w:color w:val="FFFFFF"/>
                            <w:spacing w:val="10"/>
                            <w:w w:val="116"/>
                            <w:sz w:val="41"/>
                          </w:rPr>
                          <w:t xml:space="preserve"> </w:t>
                        </w:r>
                      </w:p>
                    </w:txbxContent>
                  </v:textbox>
                </v:rect>
                <v:rect id="Rectangle 14" o:spid="_x0000_s1035" style="position:absolute;left:23277;top:59682;width:31693;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2E2CFD4" w14:textId="77777777" w:rsidR="00EA38B5" w:rsidRDefault="00AE47F4">
                        <w:pPr>
                          <w:spacing w:after="160" w:line="259" w:lineRule="auto"/>
                          <w:ind w:left="0" w:right="0" w:firstLine="0"/>
                        </w:pPr>
                        <w:r>
                          <w:rPr>
                            <w:b/>
                            <w:color w:val="FFFFFF"/>
                            <w:w w:val="120"/>
                            <w:sz w:val="41"/>
                          </w:rPr>
                          <w:t>STUDENT</w:t>
                        </w:r>
                        <w:r>
                          <w:rPr>
                            <w:b/>
                            <w:color w:val="FFFFFF"/>
                            <w:spacing w:val="10"/>
                            <w:w w:val="120"/>
                            <w:sz w:val="41"/>
                          </w:rPr>
                          <w:t xml:space="preserve"> </w:t>
                        </w:r>
                        <w:r>
                          <w:rPr>
                            <w:b/>
                            <w:color w:val="FFFFFF"/>
                            <w:w w:val="120"/>
                            <w:sz w:val="41"/>
                          </w:rPr>
                          <w:t>COUNCIL</w:t>
                        </w:r>
                      </w:p>
                    </w:txbxContent>
                  </v:textbox>
                </v:rect>
                <v:rect id="Rectangle 15" o:spid="_x0000_s1036" style="position:absolute;left:7135;top:62849;width:1715;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EB68A27" w14:textId="77777777" w:rsidR="00EA38B5" w:rsidRDefault="00AE47F4">
                        <w:pPr>
                          <w:spacing w:after="160" w:line="259" w:lineRule="auto"/>
                          <w:ind w:left="0" w:right="0" w:firstLine="0"/>
                        </w:pPr>
                        <w:r>
                          <w:rPr>
                            <w:b/>
                            <w:color w:val="FFFFFF"/>
                            <w:spacing w:val="10"/>
                            <w:sz w:val="41"/>
                          </w:rPr>
                          <w:t xml:space="preserve">  </w:t>
                        </w:r>
                      </w:p>
                    </w:txbxContent>
                  </v:textbox>
                </v:rect>
                <v:rect id="Rectangle 16" o:spid="_x0000_s1037" style="position:absolute;left:23277;top:62849;width:15807;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D10D291" w14:textId="77777777" w:rsidR="00EA38B5" w:rsidRDefault="00AE47F4">
                        <w:pPr>
                          <w:spacing w:after="160" w:line="259" w:lineRule="auto"/>
                          <w:ind w:left="0" w:right="0" w:firstLine="0"/>
                        </w:pPr>
                        <w:r>
                          <w:rPr>
                            <w:b/>
                            <w:color w:val="FFFFFF"/>
                            <w:w w:val="105"/>
                            <w:sz w:val="41"/>
                          </w:rPr>
                          <w:t>(01/11/23)</w:t>
                        </w:r>
                      </w:p>
                    </w:txbxContent>
                  </v:textbox>
                </v:rect>
                <v:rect id="Rectangle 17" o:spid="_x0000_s1038" style="position:absolute;left:5418;top:77771;width:1905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208BC64C" w14:textId="77777777" w:rsidR="00EA38B5" w:rsidRDefault="00AE47F4">
                        <w:pPr>
                          <w:spacing w:after="160" w:line="259" w:lineRule="auto"/>
                          <w:ind w:left="0" w:right="0" w:firstLine="0"/>
                        </w:pPr>
                        <w:r>
                          <w:rPr>
                            <w:b/>
                            <w:color w:val="FFFFFF"/>
                            <w:w w:val="114"/>
                            <w:sz w:val="26"/>
                          </w:rPr>
                          <w:t>Document</w:t>
                        </w:r>
                        <w:r>
                          <w:rPr>
                            <w:b/>
                            <w:color w:val="FFFFFF"/>
                            <w:spacing w:val="6"/>
                            <w:w w:val="114"/>
                            <w:sz w:val="26"/>
                          </w:rPr>
                          <w:t xml:space="preserve"> </w:t>
                        </w:r>
                        <w:r>
                          <w:rPr>
                            <w:b/>
                            <w:color w:val="FFFFFF"/>
                            <w:w w:val="114"/>
                            <w:sz w:val="26"/>
                          </w:rPr>
                          <w:t>History:</w:t>
                        </w:r>
                      </w:p>
                    </w:txbxContent>
                  </v:textbox>
                </v:rect>
                <v:rect id="Rectangle 3460" o:spid="_x0000_s1039" style="position:absolute;left:7343;top:80819;width:6888;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WYwwAAAN0AAAAPAAAAZHJzL2Rvd25yZXYueG1sRE9Ni8Iw&#10;EL0L/ocwgjdNXUW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kplmMMAAADdAAAADwAA&#10;AAAAAAAAAAAAAAAHAgAAZHJzL2Rvd25yZXYueG1sUEsFBgAAAAADAAMAtwAAAPcCAAAAAA==&#10;" filled="f" stroked="f">
                  <v:textbox inset="0,0,0,0">
                    <w:txbxContent>
                      <w:p w14:paraId="7FC5078C" w14:textId="77777777" w:rsidR="00EA38B5" w:rsidRDefault="00AE47F4">
                        <w:pPr>
                          <w:spacing w:after="160" w:line="259" w:lineRule="auto"/>
                          <w:ind w:left="0" w:right="0" w:firstLine="0"/>
                        </w:pPr>
                        <w:r>
                          <w:rPr>
                            <w:b/>
                            <w:color w:val="FFFFFF"/>
                            <w:w w:val="104"/>
                            <w:sz w:val="26"/>
                          </w:rPr>
                          <w:t>/11/19</w:t>
                        </w:r>
                        <w:r>
                          <w:rPr>
                            <w:b/>
                            <w:color w:val="FFFFFF"/>
                            <w:spacing w:val="6"/>
                            <w:w w:val="104"/>
                            <w:sz w:val="26"/>
                          </w:rPr>
                          <w:t xml:space="preserve"> </w:t>
                        </w:r>
                      </w:p>
                    </w:txbxContent>
                  </v:textbox>
                </v:rect>
                <v:rect id="Rectangle 3459" o:spid="_x0000_s1040" style="position:absolute;left:5418;top:80819;width:2560;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14:paraId="02FCC030" w14:textId="77777777" w:rsidR="00EA38B5" w:rsidRDefault="00AE47F4">
                        <w:pPr>
                          <w:spacing w:after="160" w:line="259" w:lineRule="auto"/>
                          <w:ind w:left="0" w:right="0" w:firstLine="0"/>
                        </w:pPr>
                        <w:r>
                          <w:rPr>
                            <w:b/>
                            <w:color w:val="FFFFFF"/>
                            <w:w w:val="115"/>
                            <w:sz w:val="26"/>
                          </w:rPr>
                          <w:t>26</w:t>
                        </w:r>
                      </w:p>
                    </w:txbxContent>
                  </v:textbox>
                </v:rect>
                <v:rect id="Rectangle 3462" o:spid="_x0000_s1041" style="position:absolute;left:13980;top:80819;width:54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F50xwAAAN0AAAAPAAAAZHJzL2Rvd25yZXYueG1sRI9Ba8JA&#10;FITvBf/D8oTe6qa2iE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GHUXnTHAAAA3QAA&#10;AA8AAAAAAAAAAAAAAAAABwIAAGRycy9kb3ducmV2LnhtbFBLBQYAAAAAAwADALcAAAD7AgAAAAA=&#10;" filled="f" stroked="f">
                  <v:textbox inset="0,0,0,0">
                    <w:txbxContent>
                      <w:p w14:paraId="1510323B" w14:textId="77777777" w:rsidR="00EA38B5" w:rsidRDefault="00AE47F4">
                        <w:pPr>
                          <w:spacing w:after="160" w:line="259" w:lineRule="auto"/>
                          <w:ind w:left="0" w:right="0" w:firstLine="0"/>
                        </w:pPr>
                        <w:r>
                          <w:rPr>
                            <w:b/>
                            <w:color w:val="FFFFFF"/>
                            <w:sz w:val="26"/>
                          </w:rPr>
                          <w:t xml:space="preserve"> </w:t>
                        </w:r>
                      </w:p>
                    </w:txbxContent>
                  </v:textbox>
                </v:rect>
                <v:rect id="Rectangle 3461" o:spid="_x0000_s1042" style="position:absolute;left:13291;top:80819;width:91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sADxwAAAN0AAAAPAAAAZHJzL2Rvd25yZXYueG1sRI9Ba8JA&#10;FITvBf/D8gq91Y21SI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JEGwAPHAAAA3QAA&#10;AA8AAAAAAAAAAAAAAAAABwIAAGRycy9kb3ducmV2LnhtbFBLBQYAAAAAAwADALcAAAD7AgAAAAA=&#10;" filled="f" stroked="f">
                  <v:textbox inset="0,0,0,0">
                    <w:txbxContent>
                      <w:p w14:paraId="73D20146" w14:textId="77777777" w:rsidR="00EA38B5" w:rsidRDefault="00AE47F4">
                        <w:pPr>
                          <w:spacing w:after="160" w:line="259" w:lineRule="auto"/>
                          <w:ind w:left="0" w:right="0" w:firstLine="0"/>
                        </w:pPr>
                        <w:r>
                          <w:rPr>
                            <w:b/>
                            <w:color w:val="FFFFFF"/>
                            <w:w w:val="136"/>
                            <w:sz w:val="26"/>
                          </w:rPr>
                          <w:t>-</w:t>
                        </w:r>
                      </w:p>
                    </w:txbxContent>
                  </v:textbox>
                </v:rect>
                <v:rect id="Rectangle 20" o:spid="_x0000_s1043" style="position:absolute;left:14942;top:80819;width:27701;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2A0BFCE4"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v:textbox>
                </v:rect>
                <v:rect id="Rectangle 3464" o:spid="_x0000_s1044" style="position:absolute;left:7353;top:83359;width:7397;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" filled="f" stroked="f">
                  <v:textbox inset="0,0,0,0">
                    <w:txbxContent>
                      <w:p w14:paraId="5508B026" w14:textId="77777777" w:rsidR="00EA38B5" w:rsidRDefault="00AE47F4">
                        <w:pPr>
                          <w:spacing w:after="160" w:line="259" w:lineRule="auto"/>
                          <w:ind w:left="0" w:right="0" w:firstLine="0"/>
                        </w:pPr>
                        <w:r>
                          <w:rPr>
                            <w:b/>
                            <w:color w:val="FFFFFF"/>
                            <w:w w:val="113"/>
                            <w:sz w:val="26"/>
                          </w:rPr>
                          <w:t>/10/20</w:t>
                        </w:r>
                        <w:r>
                          <w:rPr>
                            <w:b/>
                            <w:color w:val="FFFFFF"/>
                            <w:spacing w:val="6"/>
                            <w:w w:val="113"/>
                            <w:sz w:val="26"/>
                          </w:rPr>
                          <w:t xml:space="preserve"> </w:t>
                        </w:r>
                      </w:p>
                    </w:txbxContent>
                  </v:textbox>
                </v:rect>
                <v:rect id="Rectangle 3463" o:spid="_x0000_s1045" style="position:absolute;left:5418;top:83359;width:2573;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PvvxwAAAN0AAAAPAAAAZHJzL2Rvd25yZXYueG1sRI9Ba8JA&#10;FITvBf/D8oTe6qZaRK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A6Y++/HAAAA3QAA&#10;AA8AAAAAAAAAAAAAAAAABwIAAGRycy9kb3ducmV2LnhtbFBLBQYAAAAAAwADALcAAAD7AgAAAAA=&#10;" filled="f" stroked="f">
                  <v:textbox inset="0,0,0,0">
                    <w:txbxContent>
                      <w:p w14:paraId="2EC4E06F" w14:textId="77777777" w:rsidR="00EA38B5" w:rsidRDefault="00AE47F4">
                        <w:pPr>
                          <w:spacing w:after="160" w:line="259" w:lineRule="auto"/>
                          <w:ind w:left="0" w:right="0" w:firstLine="0"/>
                        </w:pPr>
                        <w:r>
                          <w:rPr>
                            <w:b/>
                            <w:color w:val="FFFFFF"/>
                            <w:w w:val="115"/>
                            <w:sz w:val="26"/>
                          </w:rPr>
                          <w:t>28</w:t>
                        </w:r>
                      </w:p>
                    </w:txbxContent>
                  </v:textbox>
                </v:rect>
                <v:rect id="Rectangle 3466" o:spid="_x0000_s1046" style="position:absolute;left:13980;top:83359;width:54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" filled="f" stroked="f">
                  <v:textbox inset="0,0,0,0">
                    <w:txbxContent>
                      <w:p w14:paraId="061F74B4" w14:textId="77777777" w:rsidR="00EA38B5" w:rsidRDefault="00AE47F4">
                        <w:pPr>
                          <w:spacing w:after="160" w:line="259" w:lineRule="auto"/>
                          <w:ind w:left="0" w:right="0" w:firstLine="0"/>
                        </w:pPr>
                        <w:r>
                          <w:rPr>
                            <w:b/>
                            <w:color w:val="FFFFFF"/>
                            <w:sz w:val="26"/>
                          </w:rPr>
                          <w:t xml:space="preserve"> </w:t>
                        </w:r>
                      </w:p>
                    </w:txbxContent>
                  </v:textbox>
                </v:rect>
                <v:rect id="Rectangle 3465" o:spid="_x0000_s1047" style="position:absolute;left:13291;top:83359;width:91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cYA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xu9wfxOegEx/AQAA//8DAFBLAQItABQABgAIAAAAIQDb4fbL7gAAAIUBAAATAAAAAAAA&#10;AAAAAAAAAAAAAABbQ29udGVudF9UeXBlc10ueG1sUEsBAi0AFAAGAAgAAAAhAFr0LFu/AAAAFQEA&#10;AAsAAAAAAAAAAAAAAAAAHwEAAF9yZWxzLy5yZWxzUEsBAi0AFAAGAAgAAAAhAO49xgDHAAAA3QAA&#10;AA8AAAAAAAAAAAAAAAAABwIAAGRycy9kb3ducmV2LnhtbFBLBQYAAAAAAwADALcAAAD7AgAAAAA=&#10;" filled="f" stroked="f">
                  <v:textbox inset="0,0,0,0">
                    <w:txbxContent>
                      <w:p w14:paraId="6E19D5F7" w14:textId="77777777" w:rsidR="00EA38B5" w:rsidRDefault="00AE47F4">
                        <w:pPr>
                          <w:spacing w:after="160" w:line="259" w:lineRule="auto"/>
                          <w:ind w:left="0" w:right="0" w:firstLine="0"/>
                        </w:pPr>
                        <w:r>
                          <w:rPr>
                            <w:b/>
                            <w:color w:val="FFFFFF"/>
                            <w:w w:val="136"/>
                            <w:sz w:val="26"/>
                          </w:rPr>
                          <w:t>-</w:t>
                        </w:r>
                      </w:p>
                    </w:txbxContent>
                  </v:textbox>
                </v:rect>
                <v:rect id="Rectangle 23" o:spid="_x0000_s1048" style="position:absolute;left:14942;top:83359;width:27152;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5845B759"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v:textbox>
                </v:rect>
                <v:rect id="Rectangle 3467" o:spid="_x0000_s1049" style="position:absolute;left:5418;top:85899;width:261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" filled="f" stroked="f">
                  <v:textbox inset="0,0,0,0">
                    <w:txbxContent>
                      <w:p w14:paraId="258054D1" w14:textId="77777777" w:rsidR="00EA38B5" w:rsidRDefault="00AE47F4">
                        <w:pPr>
                          <w:spacing w:after="160" w:line="259" w:lineRule="auto"/>
                          <w:ind w:left="0" w:right="0" w:firstLine="0"/>
                        </w:pPr>
                        <w:r>
                          <w:rPr>
                            <w:b/>
                            <w:color w:val="FFFFFF"/>
                            <w:w w:val="117"/>
                            <w:sz w:val="26"/>
                          </w:rPr>
                          <w:t>02</w:t>
                        </w:r>
                      </w:p>
                    </w:txbxContent>
                  </v:textbox>
                </v:rect>
                <v:rect id="Rectangle 3468" o:spid="_x0000_s1050" style="position:absolute;left:7384;top:85899;width:6983;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F1C8066" w14:textId="77777777" w:rsidR="00EA38B5" w:rsidRDefault="00AE47F4">
                        <w:pPr>
                          <w:spacing w:after="160" w:line="259" w:lineRule="auto"/>
                          <w:ind w:left="0" w:right="0" w:firstLine="0"/>
                        </w:pPr>
                        <w:r>
                          <w:rPr>
                            <w:b/>
                            <w:color w:val="FFFFFF"/>
                            <w:w w:val="106"/>
                            <w:sz w:val="26"/>
                          </w:rPr>
                          <w:t>/11/22</w:t>
                        </w:r>
                        <w:r>
                          <w:rPr>
                            <w:b/>
                            <w:color w:val="FFFFFF"/>
                            <w:spacing w:val="6"/>
                            <w:w w:val="106"/>
                            <w:sz w:val="26"/>
                          </w:rPr>
                          <w:t xml:space="preserve"> </w:t>
                        </w:r>
                      </w:p>
                    </w:txbxContent>
                  </v:textbox>
                </v:rect>
                <v:rect id="Rectangle 3469" o:spid="_x0000_s1051" style="position:absolute;left:13291;top:85899;width:91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FxgAAAN0AAAAPAAAAZHJzL2Rvd25yZXYueG1sRI9Ba8JA&#10;FITvhf6H5Qne6kZbxM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b3DMBcYAAADdAAAA&#10;DwAAAAAAAAAAAAAAAAAHAgAAZHJzL2Rvd25yZXYueG1sUEsFBgAAAAADAAMAtwAAAPoCAAAAAA==&#10;" filled="f" stroked="f">
                  <v:textbox inset="0,0,0,0">
                    <w:txbxContent>
                      <w:p w14:paraId="5AD52B88" w14:textId="77777777" w:rsidR="00EA38B5" w:rsidRDefault="00AE47F4">
                        <w:pPr>
                          <w:spacing w:after="160" w:line="259" w:lineRule="auto"/>
                          <w:ind w:left="0" w:right="0" w:firstLine="0"/>
                        </w:pPr>
                        <w:r>
                          <w:rPr>
                            <w:b/>
                            <w:color w:val="FFFFFF"/>
                            <w:w w:val="136"/>
                            <w:sz w:val="26"/>
                          </w:rPr>
                          <w:t>-</w:t>
                        </w:r>
                      </w:p>
                    </w:txbxContent>
                  </v:textbox>
                </v:rect>
                <v:rect id="Rectangle 3470" o:spid="_x0000_s1052" style="position:absolute;left:13980;top:85899;width:54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" filled="f" stroked="f">
                  <v:textbox inset="0,0,0,0">
                    <w:txbxContent>
                      <w:p w14:paraId="2F724D3F" w14:textId="77777777" w:rsidR="00EA38B5" w:rsidRDefault="00AE47F4">
                        <w:pPr>
                          <w:spacing w:after="160" w:line="259" w:lineRule="auto"/>
                          <w:ind w:left="0" w:right="0" w:firstLine="0"/>
                        </w:pPr>
                        <w:r>
                          <w:rPr>
                            <w:b/>
                            <w:color w:val="FFFFFF"/>
                            <w:sz w:val="26"/>
                          </w:rPr>
                          <w:t xml:space="preserve"> </w:t>
                        </w:r>
                      </w:p>
                    </w:txbxContent>
                  </v:textbox>
                </v:rect>
                <v:rect id="Rectangle 26" o:spid="_x0000_s1053" style="position:absolute;left:14942;top:85899;width:26603;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53FDF479"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p>
                    </w:txbxContent>
                  </v:textbox>
                </v:rect>
                <v:rect id="Rectangle 3471" o:spid="_x0000_s1054" style="position:absolute;left:5418;top:88439;width:2450;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14:paraId="08A4B8E4" w14:textId="77777777" w:rsidR="00EA38B5" w:rsidRDefault="00AE47F4">
                        <w:pPr>
                          <w:spacing w:after="160" w:line="259" w:lineRule="auto"/>
                          <w:ind w:left="0" w:right="0" w:firstLine="0"/>
                        </w:pPr>
                        <w:r>
                          <w:rPr>
                            <w:b/>
                            <w:color w:val="FFFFFF"/>
                            <w:w w:val="110"/>
                            <w:sz w:val="26"/>
                          </w:rPr>
                          <w:t>01</w:t>
                        </w:r>
                      </w:p>
                    </w:txbxContent>
                  </v:textbox>
                </v:rect>
                <v:rect id="Rectangle 3472" o:spid="_x0000_s1055" style="position:absolute;left:7260;top:88439;width:6968;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" filled="f" stroked="f">
                  <v:textbox inset="0,0,0,0">
                    <w:txbxContent>
                      <w:p w14:paraId="1D67DE33" w14:textId="77777777" w:rsidR="00EA38B5" w:rsidRDefault="00AE47F4">
                        <w:pPr>
                          <w:spacing w:after="160" w:line="259" w:lineRule="auto"/>
                          <w:ind w:left="0" w:right="0" w:firstLine="0"/>
                        </w:pPr>
                        <w:r>
                          <w:rPr>
                            <w:b/>
                            <w:color w:val="FFFFFF"/>
                            <w:w w:val="106"/>
                            <w:sz w:val="26"/>
                          </w:rPr>
                          <w:t>/11/23</w:t>
                        </w:r>
                        <w:r>
                          <w:rPr>
                            <w:b/>
                            <w:color w:val="FFFFFF"/>
                            <w:spacing w:val="6"/>
                            <w:w w:val="106"/>
                            <w:sz w:val="26"/>
                          </w:rPr>
                          <w:t xml:space="preserve"> </w:t>
                        </w:r>
                      </w:p>
                    </w:txbxContent>
                  </v:textbox>
                </v:rect>
                <v:rect id="Rectangle 3473" o:spid="_x0000_s1056" style="position:absolute;left:13291;top:88439;width:91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0yxwAAAN0AAAAPAAAAZHJzL2Rvd25yZXYueG1sRI9Pa8JA&#10;FMTvgt9heYI33VhL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ItBbTLHAAAA3QAA&#10;AA8AAAAAAAAAAAAAAAAABwIAAGRycy9kb3ducmV2LnhtbFBLBQYAAAAAAwADALcAAAD7AgAAAAA=&#10;" filled="f" stroked="f">
                  <v:textbox inset="0,0,0,0">
                    <w:txbxContent>
                      <w:p w14:paraId="60BD1DF6" w14:textId="77777777" w:rsidR="00EA38B5" w:rsidRDefault="00AE47F4">
                        <w:pPr>
                          <w:spacing w:after="160" w:line="259" w:lineRule="auto"/>
                          <w:ind w:left="0" w:right="0" w:firstLine="0"/>
                        </w:pPr>
                        <w:r>
                          <w:rPr>
                            <w:b/>
                            <w:color w:val="FFFFFF"/>
                            <w:w w:val="136"/>
                            <w:sz w:val="26"/>
                          </w:rPr>
                          <w:t>-</w:t>
                        </w:r>
                      </w:p>
                    </w:txbxContent>
                  </v:textbox>
                </v:rect>
                <v:rect id="Rectangle 3474" o:spid="_x0000_s1057" style="position:absolute;left:13980;top:88439;width:54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PVGxgAAAN0AAAAPAAAAZHJzL2Rvd25yZXYueG1sRI9Ba8JA&#10;FITvgv9heYI33VjF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BKj1RsYAAADdAAAA&#10;DwAAAAAAAAAAAAAAAAAHAgAAZHJzL2Rvd25yZXYueG1sUEsFBgAAAAADAAMAtwAAAPoCAAAAAA==&#10;" filled="f" stroked="f">
                  <v:textbox inset="0,0,0,0">
                    <w:txbxContent>
                      <w:p w14:paraId="1532ABE9" w14:textId="77777777" w:rsidR="00EA38B5" w:rsidRDefault="00AE47F4">
                        <w:pPr>
                          <w:spacing w:after="160" w:line="259" w:lineRule="auto"/>
                          <w:ind w:left="0" w:right="0" w:firstLine="0"/>
                        </w:pPr>
                        <w:r>
                          <w:rPr>
                            <w:b/>
                            <w:color w:val="FFFFFF"/>
                            <w:sz w:val="26"/>
                          </w:rPr>
                          <w:t xml:space="preserve"> </w:t>
                        </w:r>
                      </w:p>
                    </w:txbxContent>
                  </v:textbox>
                </v:rect>
                <v:rect id="Rectangle 29" o:spid="_x0000_s1058" style="position:absolute;left:14942;top:88439;width:28249;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2E15A8BB" w14:textId="77777777" w:rsidR="00EA38B5" w:rsidRDefault="00AE47F4">
                        <w:pPr>
                          <w:spacing w:after="160" w:line="259" w:lineRule="auto"/>
                          <w:ind w:left="0" w:right="0" w:firstLine="0"/>
                        </w:pPr>
                        <w:r>
                          <w:rPr>
                            <w:b/>
                            <w:color w:val="FFFFFF"/>
                            <w:w w:val="115"/>
                            <w:sz w:val="26"/>
                          </w:rPr>
                          <w:t>Council</w:t>
                        </w:r>
                        <w:r>
                          <w:rPr>
                            <w:b/>
                            <w:color w:val="FFFFFF"/>
                            <w:spacing w:val="6"/>
                            <w:w w:val="115"/>
                            <w:sz w:val="26"/>
                          </w:rPr>
                          <w:t xml:space="preserve"> </w:t>
                        </w:r>
                        <w:r>
                          <w:rPr>
                            <w:b/>
                            <w:color w:val="FFFFFF"/>
                            <w:w w:val="115"/>
                            <w:sz w:val="26"/>
                          </w:rPr>
                          <w:t>approved</w:t>
                        </w:r>
                        <w:r>
                          <w:rPr>
                            <w:b/>
                            <w:color w:val="FFFFFF"/>
                            <w:spacing w:val="6"/>
                            <w:w w:val="115"/>
                            <w:sz w:val="26"/>
                          </w:rPr>
                          <w:t xml:space="preserve"> </w:t>
                        </w:r>
                        <w:r>
                          <w:rPr>
                            <w:b/>
                            <w:color w:val="FFFFFF"/>
                            <w:w w:val="115"/>
                            <w:sz w:val="26"/>
                          </w:rPr>
                          <w:t>updates</w:t>
                        </w:r>
                        <w:r>
                          <w:rPr>
                            <w:b/>
                            <w:color w:val="FFFFFF"/>
                            <w:spacing w:val="6"/>
                            <w:w w:val="115"/>
                            <w:sz w:val="26"/>
                          </w:rPr>
                          <w:t xml:space="preserve">   </w:t>
                        </w:r>
                      </w:p>
                    </w:txbxContent>
                  </v:textbox>
                </v:rect>
                <v:shape id="Shape 30" o:spid="_x0000_s1059" style="position:absolute;left:4837;top:49923;width:46781;height:17768;visibility:visible;mso-wrap-style:square;v-text-anchor:top" coordsize="4678096,1776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" path="m,1776819r4678096,l4678096,,,,,1776819xe" filled="f" strokecolor="#fffefd" strokeweight="1pt">
                  <v:stroke miterlimit="1" joinstyle="miter"/>
                  <v:path arrowok="t" textboxrect="0,0,4678096,1776819"/>
                </v:shape>
                <v:shape id="Shape 31" o:spid="_x0000_s1060" style="position:absolute;left:6635;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" path="m120929,v36767,,66599,29248,66599,65291c187528,94856,188570,101689,188570,149073r-889,68034c180010,314262,95631,391300,,396697l,262217v27394,-4204,49174,-26734,53911,-55410c53911,206807,54331,68212,54331,65291v,-2896,215,-5753,596,-8560l55728,51981c62001,22288,88798,,120929,xe" fillcolor="#fffefd" stroked="f" strokeweight="0">
                  <v:stroke miterlimit="1" joinstyle="miter"/>
                  <v:path arrowok="t" textboxrect="0,0,188570,396697"/>
                </v:shape>
                <v:shape id="Shape 32" o:spid="_x0000_s1061" style="position:absolute;left:4550;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" path="m67666,v32105,,58902,22288,65201,51981l133642,56731v381,2807,597,5664,597,8560c134239,68212,134658,206807,134658,206807v4712,28676,26518,51206,53912,55410l188570,396697c92939,391300,8560,314262,889,217107l,149073c,101689,1041,94856,1041,65291,1041,29248,30874,,67666,xe" fillcolor="#fffefd" stroked="f" strokeweight="0">
                  <v:stroke miterlimit="1" joinstyle="miter"/>
                  <v:path arrowok="t" textboxrect="0,0,188570,396697"/>
                </v:shape>
                <v:shape id="Shape 33" o:spid="_x0000_s1062" style="position:absolute;left:18314;top:8408;width:1886;height:3967;visibility:visible;mso-wrap-style:square;v-text-anchor:top" coordsize="188544,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" path="m120904,v36767,,66599,29248,66599,65291c187503,94856,188544,101689,188544,149073r-889,68034c180010,314262,95606,391300,,396697l,262217v27369,-4204,49175,-26734,53924,-55410c53924,206807,54280,68212,54280,65291v,-2896,241,-5753,622,-8560l55715,51981c61976,22288,88798,,120904,xe" fillcolor="#fffefd" stroked="f" strokeweight="0">
                  <v:stroke miterlimit="1" joinstyle="miter"/>
                  <v:path arrowok="t" textboxrect="0,0,188544,396697"/>
                </v:shape>
                <v:shape id="Shape 34" o:spid="_x0000_s1063" style="position:absolute;left:16230;top:8408;width:1885;height:3967;visibility:visible;mso-wrap-style:square;v-text-anchor:top" coordsize="188544,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" path="m67615,v32131,,58953,22288,65227,51981l133617,56731v381,2807,622,5664,622,8560c134239,68212,134633,206807,134633,206807v4737,28676,26517,51206,53911,55410l188544,396697c92913,391300,8534,314262,864,217107l,149073c,101689,1016,94856,1016,65291,1016,29248,30848,,67615,xe" fillcolor="#fffefd" stroked="f" strokeweight="0">
                  <v:stroke miterlimit="1" joinstyle="miter"/>
                  <v:path arrowok="t" textboxrect="0,0,188544,396697"/>
                </v:shape>
                <v:shape id="Shape 35" o:spid="_x0000_s1064" style="position:absolute;left:10978;top:8408;width:1886;height:3967;visibility:visible;mso-wrap-style:square;v-text-anchor:top" coordsize="188608,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" path="m120967,v36767,,66599,29248,66599,65291c187566,94856,188608,101689,188608,149073r-889,68034c180022,314262,95669,391300,,396697l,262217v27432,-4204,49213,-26734,53950,-55410c53950,206807,54369,68212,54369,65291v,-2896,177,-5753,533,-8560l55740,51981c62014,22288,88836,,120967,xe" fillcolor="#fffefd" stroked="f" strokeweight="0">
                  <v:stroke miterlimit="1" joinstyle="miter"/>
                  <v:path arrowok="t" textboxrect="0,0,188608,396697"/>
                </v:shape>
                <v:shape id="Shape 36" o:spid="_x0000_s1065" style="position:absolute;left:8894;top:8408;width:1886;height:3967;visibility:visible;mso-wrap-style:square;v-text-anchor:top" coordsize="188570,39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" path="m67640,v32106,,58928,22288,65189,51981l133642,56731v381,2807,597,5664,597,8560c134239,68212,134620,206807,134620,206807v4775,28676,26530,51206,53950,55410l188570,396697c92939,391300,8534,314262,889,217107l,149073c,101689,1041,94856,1041,65291,1041,29248,30848,,67640,xe" fillcolor="#fffefd" stroked="f" strokeweight="0">
                  <v:stroke miterlimit="1" joinstyle="miter"/>
                  <v:path arrowok="t" textboxrect="0,0,188570,396697"/>
                </v:shape>
                <v:shape id="Shape 37" o:spid="_x0000_s1066" style="position:absolute;left:13240;top:8411;width:1241;height:2402;visibility:visible;mso-wrap-style:square;v-text-anchor:top" coordsize="124092,240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" path="m123977,r115,l124092,240259v-4420,-1524,-9309,-4153,-26759,-10808c80289,222949,50546,211582,36843,202057,2858,178016,,145428,,122568,,50394,59017,,123977,xe" fillcolor="#fffefd" stroked="f" strokeweight="0">
                  <v:stroke miterlimit="1" joinstyle="miter"/>
                  <v:path arrowok="t" textboxrect="0,0,124092,240259"/>
                </v:shape>
                <v:shape id="Shape 38" o:spid="_x0000_s1067" style="position:absolute;left:14690;top:9794;width:1304;height:2573;visibility:visible;mso-wrap-style:square;v-text-anchor:top" coordsize="130391,25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" path="m,c74384,25565,130391,49835,129769,133769,129197,201790,73939,256908,5105,256908v-1828,,-3492,178,-5105,445l,xe" fillcolor="#fffefd" stroked="f" strokeweight="0">
                  <v:stroke miterlimit="1" joinstyle="miter"/>
                  <v:path arrowok="t" textboxrect="0,0,130391,257353"/>
                </v:shape>
                <v:shape id="Shape 39" o:spid="_x0000_s1068" style="position:absolute;left:14690;top:8417;width:1133;height:1279;visibility:visible;mso-wrap-style:square;v-text-anchor:top" coordsize="113297,127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" path="m,c10566,241,69228,3315,99479,43180v8534,8865,13818,21184,13818,34823c113297,104940,99301,127889,67132,126784v-6477,-267,-12738,-1460,-18351,-4051c37541,118428,11125,108382,,104585l,xe" fillcolor="#fffefd" stroked="f" strokeweight="0">
                  <v:stroke miterlimit="1" joinstyle="miter"/>
                  <v:path arrowok="t" textboxrect="0,0,113297,127889"/>
                </v:shape>
                <v:shape id="Shape 40" o:spid="_x0000_s1069" style="position:absolute;left:13153;top:10843;width:1328;height:1535;visibility:visible;mso-wrap-style:square;v-text-anchor:top" coordsize="132804,15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" path="m45644,v3467,,6807,445,9995,1283l55969,1194r1499,660c59703,2515,61824,3404,63906,4509r68898,28435l132804,152718v-17132,863,-53797,-2121,-96825,-34494c24524,109601,17564,100559,13513,92227,5156,82474,,68898,,53950,,24143,20434,,45644,xe" fillcolor="#fffefd" stroked="f" strokeweight="0">
                  <v:stroke miterlimit="1" joinstyle="miter"/>
                  <v:path arrowok="t" textboxrect="0,0,132804,153581"/>
                </v:shape>
                <v:rect id="Rectangle 41" o:spid="_x0000_s1070" style="position:absolute;left:65619;top:102130;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0A15D76C" w14:textId="77777777" w:rsidR="00EA38B5" w:rsidRDefault="00AE47F4">
                        <w:pPr>
                          <w:spacing w:after="160" w:line="259" w:lineRule="auto"/>
                          <w:ind w:left="0" w:right="0" w:firstLine="0"/>
                        </w:pPr>
                        <w:r>
                          <w:rPr>
                            <w:b/>
                            <w:color w:val="FFFEFD"/>
                            <w:w w:val="118"/>
                            <w:sz w:val="20"/>
                          </w:rPr>
                          <w:t>uusu.org</w:t>
                        </w:r>
                      </w:p>
                    </w:txbxContent>
                  </v:textbox>
                </v:rect>
                <w10:wrap type="topAndBottom" anchorx="page" anchory="page"/>
              </v:group>
            </w:pict>
          </mc:Fallback>
        </mc:AlternateContent>
      </w:r>
      <w:r w:rsidR="00571920">
        <w:t>h</w:t>
      </w:r>
      <w:r>
        <w:br w:type="page"/>
      </w:r>
    </w:p>
    <w:p w14:paraId="260F71CB" w14:textId="77777777" w:rsidR="00EA38B5" w:rsidRDefault="00AE47F4">
      <w:pPr>
        <w:spacing w:after="3" w:line="259" w:lineRule="auto"/>
        <w:ind w:left="-5" w:right="0"/>
      </w:pPr>
      <w:r>
        <w:rPr>
          <w:b/>
          <w:color w:val="4A2673"/>
          <w:sz w:val="34"/>
        </w:rPr>
        <w:lastRenderedPageBreak/>
        <w:t xml:space="preserve">SECTION ONE: </w:t>
      </w:r>
    </w:p>
    <w:p w14:paraId="398D3D28" w14:textId="77777777" w:rsidR="00EA38B5" w:rsidRDefault="00AE47F4">
      <w:pPr>
        <w:spacing w:after="3" w:line="259" w:lineRule="auto"/>
        <w:ind w:left="-5" w:right="0"/>
      </w:pPr>
      <w:r>
        <w:rPr>
          <w:b/>
          <w:color w:val="4A2673"/>
          <w:sz w:val="34"/>
        </w:rPr>
        <w:t xml:space="preserve">INTRODUCTION     </w:t>
      </w:r>
    </w:p>
    <w:p w14:paraId="7A6FFB26" w14:textId="15277F1D" w:rsidR="00EA38B5" w:rsidRDefault="00AE47F4">
      <w:pPr>
        <w:spacing w:after="66"/>
        <w:ind w:left="-5"/>
      </w:pPr>
      <w:r>
        <w:t xml:space="preserve">1.1 </w:t>
      </w:r>
      <w:r>
        <w:tab/>
      </w:r>
      <w:r w:rsidR="005A7E70" w:rsidRPr="005A7E70">
        <w:t>Societies formed by students at the Ulster University, should apply for affiliation to UUSU, and will be subject to the regulations of UUSU.</w:t>
      </w:r>
      <w:r>
        <w:t xml:space="preserve"> </w:t>
      </w:r>
    </w:p>
    <w:p w14:paraId="3502D5EB" w14:textId="5EF8E4CC" w:rsidR="00EA38B5" w:rsidRDefault="00AE47F4">
      <w:pPr>
        <w:spacing w:after="453"/>
        <w:ind w:left="-5" w:right="168"/>
      </w:pPr>
      <w:r>
        <w:t xml:space="preserve">1.2 </w:t>
      </w:r>
      <w:r>
        <w:tab/>
      </w:r>
      <w:r w:rsidR="005A7E70" w:rsidRPr="005A7E70">
        <w:t>All Societies shall be bound by the regulations contained within this Bye-law and the Societies Handbook, which shall be reviewed annually in conjunction with the Societies representatives and delegated officers from the Student Executive and amended as required.</w:t>
      </w:r>
    </w:p>
    <w:p w14:paraId="48D56E9D" w14:textId="77777777" w:rsidR="00EA38B5" w:rsidRDefault="00AE47F4">
      <w:pPr>
        <w:spacing w:after="3" w:line="259" w:lineRule="auto"/>
        <w:ind w:left="-5" w:right="0"/>
      </w:pPr>
      <w:r>
        <w:rPr>
          <w:b/>
          <w:color w:val="4A2673"/>
          <w:sz w:val="34"/>
        </w:rPr>
        <w:t xml:space="preserve">SECTION TWO: </w:t>
      </w:r>
    </w:p>
    <w:p w14:paraId="3F01597F" w14:textId="77777777" w:rsidR="00EA38B5" w:rsidRDefault="00AE47F4">
      <w:pPr>
        <w:spacing w:after="3" w:line="259" w:lineRule="auto"/>
        <w:ind w:left="-5" w:right="0"/>
      </w:pPr>
      <w:r>
        <w:rPr>
          <w:b/>
          <w:color w:val="4A2673"/>
          <w:sz w:val="34"/>
        </w:rPr>
        <w:t xml:space="preserve">SOCIETIES FORUM  </w:t>
      </w:r>
    </w:p>
    <w:p w14:paraId="31D33C86" w14:textId="1D69A0B5" w:rsidR="00EA38B5" w:rsidRDefault="00AE47F4">
      <w:pPr>
        <w:spacing w:after="66"/>
        <w:ind w:left="-5" w:right="0"/>
      </w:pPr>
      <w:r>
        <w:t xml:space="preserve">2.1 </w:t>
      </w:r>
      <w:r>
        <w:tab/>
      </w:r>
      <w:r w:rsidR="005A7E70" w:rsidRPr="005A7E70">
        <w:t>Society Forums on each campus will be scheduled once a semester or when deem required by the Student Activities Team or Campus Vice-President. Society Forums act as general meetings and are to include all Societies. Forums are to be chaired by a UUSU Student Officer or member of staff. Relevant information from this meeting should be included in the report to Student Council.</w:t>
      </w:r>
    </w:p>
    <w:p w14:paraId="0FC59CED" w14:textId="77777777" w:rsidR="00EA38B5" w:rsidRDefault="00AE47F4">
      <w:pPr>
        <w:spacing w:after="453"/>
        <w:ind w:left="-5" w:right="0"/>
      </w:pPr>
      <w:r>
        <w:t xml:space="preserve">2.2 </w:t>
      </w:r>
      <w:r>
        <w:tab/>
        <w:t xml:space="preserve">At the first forum meeting of each academic year each campus shall nominate and elect a   </w:t>
      </w:r>
      <w:r>
        <w:tab/>
        <w:t>representative for the Societies Management Committee.</w:t>
      </w:r>
    </w:p>
    <w:p w14:paraId="2B21E513" w14:textId="77777777" w:rsidR="00EA38B5" w:rsidRDefault="00AE47F4">
      <w:pPr>
        <w:spacing w:after="3" w:line="259" w:lineRule="auto"/>
        <w:ind w:left="-5" w:right="0"/>
      </w:pPr>
      <w:r>
        <w:rPr>
          <w:b/>
          <w:color w:val="4A2673"/>
          <w:sz w:val="34"/>
        </w:rPr>
        <w:t xml:space="preserve">SECTION THREE: </w:t>
      </w:r>
    </w:p>
    <w:p w14:paraId="4E5DCD7D" w14:textId="77777777" w:rsidR="00EA38B5" w:rsidRDefault="00AE47F4">
      <w:pPr>
        <w:spacing w:after="3" w:line="259" w:lineRule="auto"/>
        <w:ind w:left="-5" w:right="0"/>
      </w:pPr>
      <w:r>
        <w:rPr>
          <w:b/>
          <w:color w:val="4A2673"/>
          <w:sz w:val="34"/>
        </w:rPr>
        <w:t>SOCIETIES STUDENT COUNCIL REPRESENTATION</w:t>
      </w:r>
    </w:p>
    <w:p w14:paraId="7FA1081A" w14:textId="3F12DF1B" w:rsidR="00EA38B5" w:rsidRDefault="00AE47F4">
      <w:pPr>
        <w:spacing w:after="453"/>
        <w:ind w:left="-5" w:right="0"/>
      </w:pPr>
      <w:r>
        <w:t xml:space="preserve">3.1 </w:t>
      </w:r>
      <w:r>
        <w:tab/>
        <w:t xml:space="preserve">All society members will be eligible via a cross campus vote to elect a </w:t>
      </w:r>
      <w:r w:rsidR="5BF93F08">
        <w:t>society rep</w:t>
      </w:r>
      <w:r>
        <w:t xml:space="preserve"> of a society to represent members on Student Council. This member will be elected via   </w:t>
      </w:r>
      <w:del w:id="0" w:author="Francos, Mark" w:date="2025-11-12T15:12:00Z">
        <w:r>
          <w:tab/>
        </w:r>
      </w:del>
      <w:r>
        <w:t>the society constituency and as part of the wider Student Council election process.</w:t>
      </w:r>
    </w:p>
    <w:p w14:paraId="5FC0C986" w14:textId="77777777" w:rsidR="00EA38B5" w:rsidRDefault="00AE47F4">
      <w:pPr>
        <w:spacing w:after="3" w:line="259" w:lineRule="auto"/>
        <w:ind w:left="-5" w:right="0"/>
      </w:pPr>
      <w:r>
        <w:rPr>
          <w:b/>
          <w:color w:val="4A2673"/>
          <w:sz w:val="34"/>
        </w:rPr>
        <w:t xml:space="preserve">SECTION FOUR: </w:t>
      </w:r>
    </w:p>
    <w:p w14:paraId="02001218" w14:textId="77777777" w:rsidR="00EA38B5" w:rsidRDefault="00AE47F4">
      <w:pPr>
        <w:spacing w:after="3" w:line="259" w:lineRule="auto"/>
        <w:ind w:left="-5" w:right="0"/>
      </w:pPr>
      <w:r>
        <w:rPr>
          <w:b/>
          <w:color w:val="4A2673"/>
          <w:sz w:val="34"/>
        </w:rPr>
        <w:t xml:space="preserve">SOCIETIES MANAGEMENT COMMITTEE  </w:t>
      </w:r>
    </w:p>
    <w:p w14:paraId="57C2D239" w14:textId="77777777" w:rsidR="00EA38B5" w:rsidRDefault="00AE47F4">
      <w:pPr>
        <w:tabs>
          <w:tab w:val="center" w:pos="2663"/>
        </w:tabs>
        <w:ind w:left="-15" w:right="0" w:firstLine="0"/>
      </w:pPr>
      <w:r>
        <w:t xml:space="preserve">4.1 </w:t>
      </w:r>
      <w:r>
        <w:tab/>
        <w:t xml:space="preserve">Membership of the committee will be:  </w:t>
      </w:r>
    </w:p>
    <w:p w14:paraId="6807B4B1" w14:textId="77777777" w:rsidR="00EA38B5" w:rsidRDefault="00AE47F4">
      <w:pPr>
        <w:tabs>
          <w:tab w:val="center" w:pos="839"/>
          <w:tab w:val="center" w:pos="2817"/>
        </w:tabs>
        <w:ind w:left="-15" w:right="0" w:firstLine="0"/>
      </w:pPr>
      <w:r>
        <w:t xml:space="preserve"> </w:t>
      </w:r>
      <w:r>
        <w:tab/>
        <w:t xml:space="preserve">4.1.1 </w:t>
      </w:r>
      <w:r>
        <w:tab/>
        <w:t>The Societies Co-ordinator;</w:t>
      </w:r>
    </w:p>
    <w:p w14:paraId="7C2E5820" w14:textId="66C1676B" w:rsidR="00EA38B5" w:rsidRDefault="00AE47F4" w:rsidP="005A7E70">
      <w:pPr>
        <w:tabs>
          <w:tab w:val="center" w:pos="3292"/>
        </w:tabs>
        <w:ind w:left="-15" w:right="0" w:firstLine="0"/>
      </w:pPr>
      <w:r>
        <w:t xml:space="preserve"> </w:t>
      </w:r>
      <w:r>
        <w:tab/>
        <w:t>4.1.2 The Volunteering and Events Co-ordinator;</w:t>
      </w:r>
    </w:p>
    <w:p w14:paraId="18F7B166" w14:textId="12BFFB1F" w:rsidR="00EA38B5" w:rsidRDefault="00AE47F4">
      <w:pPr>
        <w:tabs>
          <w:tab w:val="center" w:pos="3444"/>
        </w:tabs>
        <w:ind w:left="-15" w:right="0" w:firstLine="0"/>
      </w:pPr>
      <w:r>
        <w:t xml:space="preserve"> </w:t>
      </w:r>
      <w:r>
        <w:tab/>
        <w:t>4.1.</w:t>
      </w:r>
      <w:r w:rsidR="005A7E70">
        <w:t>3</w:t>
      </w:r>
      <w:r>
        <w:t xml:space="preserve"> The elected campus societies representatives;</w:t>
      </w:r>
    </w:p>
    <w:p w14:paraId="715D4D93" w14:textId="3FE9F44E" w:rsidR="00EA38B5" w:rsidRDefault="00AE47F4">
      <w:pPr>
        <w:tabs>
          <w:tab w:val="center" w:pos="3415"/>
        </w:tabs>
        <w:ind w:left="-15" w:right="0" w:firstLine="0"/>
      </w:pPr>
      <w:r>
        <w:t xml:space="preserve"> </w:t>
      </w:r>
      <w:r>
        <w:tab/>
        <w:t>4.1.</w:t>
      </w:r>
      <w:r w:rsidR="005A7E70">
        <w:t>4</w:t>
      </w:r>
      <w:r>
        <w:t xml:space="preserve"> The appointed Student Council member and;</w:t>
      </w:r>
    </w:p>
    <w:p w14:paraId="2375F119" w14:textId="08A504AC" w:rsidR="00EA38B5" w:rsidRDefault="00AE47F4">
      <w:pPr>
        <w:tabs>
          <w:tab w:val="center" w:pos="4440"/>
        </w:tabs>
        <w:spacing w:after="62"/>
        <w:ind w:left="-15" w:right="0" w:firstLine="0"/>
      </w:pPr>
      <w:r>
        <w:t xml:space="preserve"> </w:t>
      </w:r>
      <w:r>
        <w:tab/>
        <w:t>4.1.</w:t>
      </w:r>
      <w:r w:rsidR="005A7E70">
        <w:t>5</w:t>
      </w:r>
      <w:r>
        <w:t xml:space="preserve"> The Vice President for Magee, Coleraine and Belfast respectfully.</w:t>
      </w:r>
    </w:p>
    <w:p w14:paraId="7EAF06BF" w14:textId="77777777" w:rsidR="00EA38B5" w:rsidRDefault="00AE47F4">
      <w:pPr>
        <w:tabs>
          <w:tab w:val="center" w:pos="4892"/>
        </w:tabs>
        <w:ind w:left="-15" w:right="0" w:firstLine="0"/>
      </w:pPr>
      <w:r>
        <w:t xml:space="preserve">4.2 </w:t>
      </w:r>
      <w:r>
        <w:tab/>
        <w:t xml:space="preserve">The Societies Management Committee shall have the following responsibilities:  </w:t>
      </w:r>
    </w:p>
    <w:p w14:paraId="618FCFD6" w14:textId="77777777" w:rsidR="005A7E70" w:rsidRDefault="00AE47F4">
      <w:pPr>
        <w:ind w:left="-5" w:right="0"/>
      </w:pPr>
      <w:r>
        <w:t xml:space="preserve"> </w:t>
      </w:r>
      <w:r>
        <w:tab/>
      </w:r>
    </w:p>
    <w:p w14:paraId="1BA2D635" w14:textId="604ABC3B" w:rsidR="00EA38B5" w:rsidRDefault="00AE47F4">
      <w:pPr>
        <w:ind w:left="-5" w:right="0"/>
      </w:pPr>
      <w:r>
        <w:t xml:space="preserve">4.2.1 </w:t>
      </w:r>
      <w:r w:rsidR="005A7E70" w:rsidRPr="005A7E70">
        <w:t>Affiliating new societies to UUSU. Affiliations will only be considered on receipt of the Student Society start up form. Two societies with the same objectives cannot be ratified on one campus;</w:t>
      </w:r>
    </w:p>
    <w:p w14:paraId="51007CCE" w14:textId="5608949C" w:rsidR="00EA38B5" w:rsidRDefault="00AE47F4">
      <w:pPr>
        <w:ind w:left="-5" w:right="0"/>
      </w:pPr>
      <w:r>
        <w:t xml:space="preserve"> </w:t>
      </w:r>
      <w:r>
        <w:tab/>
        <w:t xml:space="preserve">4.2.2 </w:t>
      </w:r>
      <w:r w:rsidR="005A7E70" w:rsidRPr="005A7E70">
        <w:t>Providing oversight of budget processes and allocations;</w:t>
      </w:r>
    </w:p>
    <w:p w14:paraId="1AC0C49A" w14:textId="77777777" w:rsidR="00EA38B5" w:rsidRDefault="00AE47F4">
      <w:pPr>
        <w:tabs>
          <w:tab w:val="center" w:pos="3673"/>
        </w:tabs>
        <w:spacing w:after="62"/>
        <w:ind w:left="-15" w:right="0" w:firstLine="0"/>
      </w:pPr>
      <w:r>
        <w:lastRenderedPageBreak/>
        <w:t xml:space="preserve"> </w:t>
      </w:r>
      <w:r>
        <w:tab/>
        <w:t xml:space="preserve">4.2.3 Review and approve the UUSU Society Handbook.  </w:t>
      </w:r>
    </w:p>
    <w:p w14:paraId="704312A5" w14:textId="67A17BE3" w:rsidR="00EA38B5" w:rsidRDefault="00AE47F4">
      <w:pPr>
        <w:spacing w:after="453"/>
        <w:ind w:left="-5" w:right="0"/>
      </w:pPr>
      <w:r>
        <w:t xml:space="preserve">4.3 </w:t>
      </w:r>
      <w:r>
        <w:tab/>
      </w:r>
      <w:r w:rsidR="005A7E70" w:rsidRPr="005A7E70">
        <w:t>The appointed Student Council member will, in conjunction with the elected Student Executive members, sit on Student Council and be responsible for reporting all affiliations and financial reports relating to society spending.</w:t>
      </w:r>
    </w:p>
    <w:p w14:paraId="582F47D0" w14:textId="77777777" w:rsidR="00EA38B5" w:rsidRDefault="00AE47F4">
      <w:pPr>
        <w:spacing w:after="3" w:line="259" w:lineRule="auto"/>
        <w:ind w:left="-5" w:right="0"/>
      </w:pPr>
      <w:r>
        <w:rPr>
          <w:b/>
          <w:color w:val="4A2673"/>
          <w:sz w:val="34"/>
        </w:rPr>
        <w:t xml:space="preserve">SECTION FIVE: </w:t>
      </w:r>
    </w:p>
    <w:p w14:paraId="28E2EAC7" w14:textId="77777777" w:rsidR="00EA38B5" w:rsidRDefault="00AE47F4">
      <w:pPr>
        <w:spacing w:after="3" w:line="259" w:lineRule="auto"/>
        <w:ind w:left="-5" w:right="0"/>
      </w:pPr>
      <w:r>
        <w:rPr>
          <w:b/>
          <w:color w:val="4A2673"/>
          <w:sz w:val="34"/>
        </w:rPr>
        <w:t xml:space="preserve">VICE-PRESIDENT RESPONSIBILITIES  </w:t>
      </w:r>
    </w:p>
    <w:p w14:paraId="2455A392" w14:textId="77777777" w:rsidR="00EA38B5" w:rsidRDefault="00AE47F4">
      <w:pPr>
        <w:tabs>
          <w:tab w:val="center" w:pos="4327"/>
        </w:tabs>
        <w:ind w:left="-15" w:right="0" w:firstLine="0"/>
      </w:pPr>
      <w:r>
        <w:t xml:space="preserve">5.1 </w:t>
      </w:r>
      <w:r>
        <w:tab/>
        <w:t xml:space="preserve">The Campus Vice-President shall be responsible for on their campus: </w:t>
      </w:r>
    </w:p>
    <w:p w14:paraId="0470D243" w14:textId="45382584" w:rsidR="00EA38B5" w:rsidRDefault="00AE47F4">
      <w:pPr>
        <w:tabs>
          <w:tab w:val="center" w:pos="834"/>
          <w:tab w:val="center" w:pos="3304"/>
        </w:tabs>
        <w:ind w:left="-15" w:right="0" w:firstLine="0"/>
      </w:pPr>
      <w:r>
        <w:t xml:space="preserve"> </w:t>
      </w:r>
      <w:r>
        <w:tab/>
        <w:t xml:space="preserve">5.1.1 </w:t>
      </w:r>
      <w:r>
        <w:tab/>
      </w:r>
      <w:r w:rsidR="00F145FC" w:rsidRPr="00F145FC">
        <w:t>Championing the value of societies, advocating and representing the collective voice of societies within UUSU and Ulster University;</w:t>
      </w:r>
    </w:p>
    <w:p w14:paraId="773F0CFC" w14:textId="0ED31499" w:rsidR="00EA38B5" w:rsidRDefault="00AE47F4">
      <w:pPr>
        <w:tabs>
          <w:tab w:val="center" w:pos="4748"/>
        </w:tabs>
        <w:spacing w:after="450"/>
        <w:ind w:left="-15" w:right="0" w:firstLine="0"/>
      </w:pPr>
      <w:r>
        <w:t xml:space="preserve"> </w:t>
      </w:r>
      <w:r>
        <w:tab/>
        <w:t xml:space="preserve">5.1.2 Leading Society </w:t>
      </w:r>
      <w:r w:rsidR="00F145FC">
        <w:t>Forum</w:t>
      </w:r>
      <w:r>
        <w:t xml:space="preserve"> meetings and reporting accordingly as required.</w:t>
      </w:r>
    </w:p>
    <w:p w14:paraId="48E205AD" w14:textId="77777777" w:rsidR="00EA38B5" w:rsidRDefault="00AE47F4">
      <w:pPr>
        <w:spacing w:after="3" w:line="259" w:lineRule="auto"/>
        <w:ind w:left="-5" w:right="0"/>
      </w:pPr>
      <w:r>
        <w:rPr>
          <w:b/>
          <w:color w:val="4A2673"/>
          <w:sz w:val="34"/>
        </w:rPr>
        <w:t xml:space="preserve">SECTION SIX: </w:t>
      </w:r>
    </w:p>
    <w:p w14:paraId="22008781" w14:textId="77777777" w:rsidR="00EA38B5" w:rsidRDefault="00AE47F4">
      <w:pPr>
        <w:spacing w:after="3" w:line="259" w:lineRule="auto"/>
        <w:ind w:left="-5" w:right="0"/>
      </w:pPr>
      <w:r>
        <w:rPr>
          <w:b/>
          <w:color w:val="4A2673"/>
          <w:sz w:val="34"/>
        </w:rPr>
        <w:t>REGULATIONS FOR SOCIETIES</w:t>
      </w:r>
    </w:p>
    <w:p w14:paraId="095B288C" w14:textId="77777777" w:rsidR="00EA38B5" w:rsidRDefault="00AE47F4">
      <w:pPr>
        <w:spacing w:after="66"/>
        <w:ind w:left="-5" w:right="0"/>
      </w:pPr>
      <w:r>
        <w:t xml:space="preserve">6.1 </w:t>
      </w:r>
      <w:r>
        <w:tab/>
        <w:t xml:space="preserve">Application for affiliation to UUSU should be made by the prospective </w:t>
      </w:r>
      <w:commentRangeStart w:id="1"/>
      <w:r>
        <w:t>committee</w:t>
      </w:r>
      <w:commentRangeEnd w:id="1"/>
      <w:r>
        <w:rPr>
          <w:rStyle w:val="CommentReference"/>
          <w:sz w:val="24"/>
          <w:szCs w:val="24"/>
        </w:rPr>
        <w:commentReference w:id="1"/>
      </w:r>
      <w:r>
        <w:t xml:space="preserve">. Upon   </w:t>
      </w:r>
      <w:r>
        <w:tab/>
        <w:t xml:space="preserve">affiliation, a copy of a formal Constitution must be lodged with the UUSU Societies  </w:t>
      </w:r>
      <w:r>
        <w:tab/>
        <w:t xml:space="preserve">  </w:t>
      </w:r>
      <w:r>
        <w:tab/>
        <w:t xml:space="preserve">Coordinator. Affiliations will take place at a meeting of the Society Management Committee   </w:t>
      </w:r>
      <w:r>
        <w:tab/>
        <w:t>where upon the members will decide upon ratification of affiliation.</w:t>
      </w:r>
    </w:p>
    <w:p w14:paraId="092F3DAF" w14:textId="77777777" w:rsidR="00EA38B5" w:rsidRDefault="00AE47F4">
      <w:pPr>
        <w:ind w:left="-5" w:right="0"/>
      </w:pPr>
      <w:r>
        <w:t xml:space="preserve">6.2 </w:t>
      </w:r>
      <w:r>
        <w:tab/>
        <w:t xml:space="preserve">The following stipulations must be observed when setting up a society and the Constitution   </w:t>
      </w:r>
      <w:r>
        <w:tab/>
        <w:t xml:space="preserve">must include: </w:t>
      </w:r>
    </w:p>
    <w:p w14:paraId="745E063D" w14:textId="77777777" w:rsidR="00EA38B5" w:rsidRDefault="00AE47F4">
      <w:pPr>
        <w:tabs>
          <w:tab w:val="center" w:pos="4540"/>
        </w:tabs>
        <w:ind w:left="-15" w:right="0" w:firstLine="0"/>
      </w:pPr>
      <w:r>
        <w:t xml:space="preserve"> </w:t>
      </w:r>
      <w:r>
        <w:tab/>
        <w:t xml:space="preserve">6.2.1 The full name of the Society and the campus(es) it will operate on; </w:t>
      </w:r>
    </w:p>
    <w:p w14:paraId="56223DAE" w14:textId="77777777" w:rsidR="00EA38B5" w:rsidRDefault="00AE47F4">
      <w:pPr>
        <w:tabs>
          <w:tab w:val="center" w:pos="5297"/>
        </w:tabs>
        <w:ind w:left="-15" w:right="0" w:firstLine="0"/>
      </w:pPr>
      <w:r>
        <w:t xml:space="preserve"> </w:t>
      </w:r>
      <w:r>
        <w:tab/>
        <w:t xml:space="preserve">6.2.2 The aims and objectives of the Society which must not contravene the Aims and   </w:t>
      </w:r>
    </w:p>
    <w:p w14:paraId="7AA52F39" w14:textId="77777777" w:rsidR="00EA38B5" w:rsidRDefault="00AE47F4">
      <w:pPr>
        <w:tabs>
          <w:tab w:val="center" w:pos="600"/>
          <w:tab w:val="center" w:pos="2421"/>
        </w:tabs>
        <w:ind w:left="-15" w:right="0" w:firstLine="0"/>
      </w:pPr>
      <w:r>
        <w:t xml:space="preserve"> </w:t>
      </w:r>
      <w:r>
        <w:tab/>
        <w:t xml:space="preserve"> </w:t>
      </w:r>
      <w:r>
        <w:tab/>
        <w:t xml:space="preserve">Objectives of UUSU; </w:t>
      </w:r>
    </w:p>
    <w:p w14:paraId="2E1196F1" w14:textId="77777777" w:rsidR="00EA38B5" w:rsidRDefault="00AE47F4">
      <w:pPr>
        <w:tabs>
          <w:tab w:val="center" w:pos="2572"/>
        </w:tabs>
        <w:ind w:left="-15" w:right="0" w:firstLine="0"/>
      </w:pPr>
      <w:r>
        <w:t xml:space="preserve"> </w:t>
      </w:r>
      <w:r>
        <w:tab/>
        <w:t xml:space="preserve">6.2.3 The membership entitlement; </w:t>
      </w:r>
    </w:p>
    <w:p w14:paraId="73D8717E" w14:textId="77777777" w:rsidR="00EA38B5" w:rsidRDefault="00AE47F4">
      <w:pPr>
        <w:tabs>
          <w:tab w:val="center" w:pos="5024"/>
          <w:tab w:val="center" w:pos="10080"/>
        </w:tabs>
        <w:ind w:left="-15" w:right="0" w:firstLine="0"/>
      </w:pPr>
      <w:r>
        <w:t xml:space="preserve"> </w:t>
      </w:r>
      <w:r>
        <w:tab/>
        <w:t xml:space="preserve">6.2.4 The provision for calling regular meetings, the Annual General Meeting and  </w:t>
      </w:r>
      <w:r>
        <w:tab/>
        <w:t xml:space="preserve"> </w:t>
      </w:r>
    </w:p>
    <w:p w14:paraId="5186D5B9" w14:textId="77777777" w:rsidR="00EA38B5" w:rsidRDefault="00AE47F4">
      <w:pPr>
        <w:tabs>
          <w:tab w:val="center" w:pos="600"/>
          <w:tab w:val="center" w:pos="2893"/>
        </w:tabs>
        <w:ind w:left="-15" w:right="0" w:firstLine="0"/>
      </w:pPr>
      <w:r>
        <w:t xml:space="preserve"> </w:t>
      </w:r>
      <w:r>
        <w:tab/>
        <w:t xml:space="preserve"> </w:t>
      </w:r>
      <w:r>
        <w:tab/>
        <w:t xml:space="preserve">Emergency General Meeting; </w:t>
      </w:r>
    </w:p>
    <w:p w14:paraId="3CC20A3A" w14:textId="77777777" w:rsidR="00EA38B5" w:rsidRDefault="00AE47F4">
      <w:pPr>
        <w:tabs>
          <w:tab w:val="center" w:pos="2112"/>
        </w:tabs>
        <w:ind w:left="-15" w:right="0" w:firstLine="0"/>
      </w:pPr>
      <w:r>
        <w:t xml:space="preserve"> </w:t>
      </w:r>
      <w:r>
        <w:tab/>
        <w:t>6.2.5 The membership fee;</w:t>
      </w:r>
    </w:p>
    <w:p w14:paraId="7B0F1BBF" w14:textId="77777777" w:rsidR="00EA38B5" w:rsidRDefault="00AE47F4">
      <w:pPr>
        <w:ind w:left="-5" w:right="0"/>
      </w:pPr>
      <w:r>
        <w:t xml:space="preserve"> </w:t>
      </w:r>
      <w:r>
        <w:tab/>
        <w:t xml:space="preserve">6.2.6 A provision which ensures that the Office Bearers in the Society are aware of and   </w:t>
      </w:r>
      <w:r>
        <w:tab/>
        <w:t xml:space="preserve"> </w:t>
      </w:r>
      <w:r>
        <w:tab/>
        <w:t xml:space="preserve">abide by their requirements under UUSU Bye Laws;  </w:t>
      </w:r>
    </w:p>
    <w:p w14:paraId="0DA875EF" w14:textId="77777777" w:rsidR="00EA38B5" w:rsidRDefault="00AE47F4">
      <w:pPr>
        <w:tabs>
          <w:tab w:val="center" w:pos="5056"/>
        </w:tabs>
        <w:ind w:left="-15" w:right="0" w:firstLine="0"/>
      </w:pPr>
      <w:r>
        <w:t xml:space="preserve"> </w:t>
      </w:r>
      <w:r>
        <w:tab/>
        <w:t xml:space="preserve">6.2.7 Agreement to abide by UUSU naming conventions and branding guidelines; </w:t>
      </w:r>
    </w:p>
    <w:p w14:paraId="12C11BEE" w14:textId="30A30B3E" w:rsidR="00EA38B5" w:rsidRDefault="00AE47F4">
      <w:pPr>
        <w:spacing w:after="66"/>
        <w:ind w:left="-5" w:right="0"/>
      </w:pPr>
      <w:r>
        <w:t xml:space="preserve"> </w:t>
      </w:r>
      <w:r>
        <w:tab/>
        <w:t xml:space="preserve">6.2.8 The Office Bearers, who must include a </w:t>
      </w:r>
      <w:commentRangeStart w:id="2"/>
      <w:r w:rsidR="0423FB77">
        <w:t>Events and Activities Rep</w:t>
      </w:r>
      <w:r>
        <w:t xml:space="preserve">, a </w:t>
      </w:r>
      <w:r w:rsidR="062854A5">
        <w:t>Communications Rep, a Finance Rep</w:t>
      </w:r>
      <w:r>
        <w:t xml:space="preserve"> and a </w:t>
      </w:r>
      <w:r w:rsidR="06CD7737">
        <w:t>EDI and Wellbeing Rep</w:t>
      </w:r>
      <w:commentRangeEnd w:id="2"/>
      <w:r>
        <w:rPr>
          <w:rStyle w:val="CommentReference"/>
          <w:sz w:val="24"/>
          <w:szCs w:val="24"/>
        </w:rPr>
        <w:commentReference w:id="2"/>
      </w:r>
      <w:r>
        <w:t>.</w:t>
      </w:r>
    </w:p>
    <w:p w14:paraId="15594597" w14:textId="65BFE690" w:rsidR="00EA38B5" w:rsidRDefault="00AE47F4">
      <w:pPr>
        <w:spacing w:after="66"/>
        <w:ind w:left="-5" w:right="0"/>
      </w:pPr>
      <w:r>
        <w:t xml:space="preserve">6.3 </w:t>
      </w:r>
      <w:r>
        <w:tab/>
        <w:t xml:space="preserve">Membership of student Societies must be open to all registered students of the Ulster    </w:t>
      </w:r>
      <w:r>
        <w:tab/>
        <w:t xml:space="preserve">University. Up to 20% of society members may be non-UU members but may not hold office. </w:t>
      </w:r>
    </w:p>
    <w:p w14:paraId="1CCF7A50" w14:textId="77777777" w:rsidR="00EA38B5" w:rsidRDefault="00AE47F4">
      <w:pPr>
        <w:ind w:left="-5" w:right="0"/>
      </w:pPr>
      <w:r>
        <w:t xml:space="preserve">6.4 </w:t>
      </w:r>
      <w:r>
        <w:tab/>
        <w:t xml:space="preserve">No society recognised by UUSU shall assume to itself any activities outside those defined in   </w:t>
      </w:r>
      <w:r>
        <w:tab/>
        <w:t xml:space="preserve">its Constitution; neither shall any organisation include in its Constitution aims and activities   </w:t>
      </w:r>
      <w:r>
        <w:tab/>
        <w:t xml:space="preserve">which are by virtue of its position, rightly those of UUSU. </w:t>
      </w:r>
    </w:p>
    <w:p w14:paraId="5E941B57" w14:textId="7502A760" w:rsidR="00EA38B5" w:rsidRDefault="00AE47F4">
      <w:pPr>
        <w:spacing w:after="66"/>
        <w:ind w:left="-5" w:right="154"/>
      </w:pPr>
      <w:r>
        <w:lastRenderedPageBreak/>
        <w:t xml:space="preserve">6.5 </w:t>
      </w:r>
      <w:r>
        <w:tab/>
        <w:t>Any society which, by additions to or deletions from its Constitution or by virtue of its activities on or off the campus, contravenes the Articles of Association of UUSU shall   be investigated by the Societies Management Committee and may be subject to the  UUSU disciplinary procedures.</w:t>
      </w:r>
    </w:p>
    <w:p w14:paraId="72E9AEFF" w14:textId="22DE8D6C" w:rsidR="00EA38B5" w:rsidRDefault="00AE47F4">
      <w:pPr>
        <w:spacing w:after="66"/>
        <w:ind w:left="-5" w:right="0"/>
      </w:pPr>
      <w:r>
        <w:t xml:space="preserve">6.6 </w:t>
      </w:r>
      <w:r>
        <w:tab/>
      </w:r>
      <w:commentRangeStart w:id="3"/>
      <w:r w:rsidR="5496099A">
        <w:t xml:space="preserve">Society Reps </w:t>
      </w:r>
      <w:r>
        <w:t xml:space="preserve"> </w:t>
      </w:r>
      <w:commentRangeEnd w:id="3"/>
      <w:r>
        <w:rPr>
          <w:rStyle w:val="CommentReference"/>
          <w:sz w:val="24"/>
          <w:szCs w:val="24"/>
        </w:rPr>
        <w:commentReference w:id="3"/>
      </w:r>
      <w:r>
        <w:t xml:space="preserve">will be responsible for upholding the UUSU bye laws and values    </w:t>
      </w:r>
      <w:r>
        <w:tab/>
        <w:t xml:space="preserve">when conducting society business and reporting when aware any breaches of rules or    </w:t>
      </w:r>
      <w:r>
        <w:tab/>
        <w:t>regulations by members to a member of UUSU staff.</w:t>
      </w:r>
    </w:p>
    <w:p w14:paraId="09EB570A" w14:textId="1A4ED103" w:rsidR="00EA38B5" w:rsidRDefault="00AE47F4">
      <w:pPr>
        <w:spacing w:after="66"/>
        <w:ind w:left="-5" w:right="0"/>
      </w:pPr>
      <w:r>
        <w:t xml:space="preserve">6.7 </w:t>
      </w:r>
      <w:r>
        <w:tab/>
      </w:r>
      <w:r w:rsidR="00F145FC" w:rsidRPr="00F145FC">
        <w:t>Any society from which UUSU withdraws official recognition, shall, from the date of withdrawal of recognition, can no longer avail of any of the benefits of being a constituted society.</w:t>
      </w:r>
    </w:p>
    <w:p w14:paraId="2476CB6A" w14:textId="4063454D" w:rsidR="00EA38B5" w:rsidRDefault="00AE47F4">
      <w:pPr>
        <w:spacing w:after="66"/>
        <w:ind w:left="-5" w:right="0"/>
      </w:pPr>
      <w:r>
        <w:t xml:space="preserve">6.8 </w:t>
      </w:r>
      <w:r>
        <w:tab/>
      </w:r>
      <w:r w:rsidR="00F145FC" w:rsidRPr="00F145FC">
        <w:t>If a society is deemed to have been inactive (i.e. no membership, engagement or events) for a period of six weeks it will be raised formally with Societies Management Committee who will act in line with Appendix 5 on Inactive Societies.</w:t>
      </w:r>
    </w:p>
    <w:p w14:paraId="7989626D" w14:textId="4B0EFFC7" w:rsidR="00F145FC" w:rsidRDefault="00F145FC">
      <w:pPr>
        <w:spacing w:after="66"/>
        <w:ind w:left="-5" w:right="0"/>
      </w:pPr>
      <w:r>
        <w:t xml:space="preserve">6.9 If a society has been inactive or without a </w:t>
      </w:r>
      <w:commentRangeStart w:id="4"/>
      <w:r w:rsidR="60F2D2AE">
        <w:t>full complement of society reps</w:t>
      </w:r>
      <w:r>
        <w:t xml:space="preserve"> </w:t>
      </w:r>
      <w:commentRangeEnd w:id="4"/>
      <w:r>
        <w:rPr>
          <w:rStyle w:val="CommentReference"/>
          <w:sz w:val="24"/>
          <w:szCs w:val="24"/>
        </w:rPr>
        <w:commentReference w:id="4"/>
      </w:r>
      <w:r>
        <w:t>for two academic years it will have ceased to exist.</w:t>
      </w:r>
    </w:p>
    <w:p w14:paraId="7C665E7F" w14:textId="052A4230" w:rsidR="00EA38B5" w:rsidRDefault="00AE47F4">
      <w:pPr>
        <w:spacing w:after="66"/>
        <w:ind w:left="-5" w:right="0"/>
      </w:pPr>
      <w:r>
        <w:t>6.</w:t>
      </w:r>
      <w:r w:rsidR="00F145FC">
        <w:t>10</w:t>
      </w:r>
      <w:r>
        <w:t xml:space="preserve"> </w:t>
      </w:r>
      <w:r>
        <w:tab/>
      </w:r>
      <w:r w:rsidR="00F145FC">
        <w:t xml:space="preserve">Within these two years, if a </w:t>
      </w:r>
      <w:r w:rsidR="1F65A7C7">
        <w:t xml:space="preserve">full complement </w:t>
      </w:r>
      <w:del w:id="5" w:author="Francos, Mark" w:date="2025-11-12T15:25:00Z">
        <w:r w:rsidDel="00F145FC">
          <w:delText xml:space="preserve"> </w:delText>
        </w:r>
      </w:del>
      <w:r w:rsidR="00F145FC">
        <w:t xml:space="preserve">of </w:t>
      </w:r>
      <w:r w:rsidR="6FFC05D2">
        <w:t>four society reps</w:t>
      </w:r>
      <w:r w:rsidR="00F145FC">
        <w:t xml:space="preserve"> wish to re-activate the society this </w:t>
      </w:r>
      <w:commentRangeStart w:id="6"/>
      <w:r w:rsidR="00F145FC">
        <w:t>is</w:t>
      </w:r>
      <w:commentRangeEnd w:id="6"/>
      <w:r>
        <w:rPr>
          <w:rStyle w:val="CommentReference"/>
          <w:sz w:val="24"/>
          <w:szCs w:val="24"/>
        </w:rPr>
        <w:commentReference w:id="6"/>
      </w:r>
      <w:r w:rsidR="00F145FC">
        <w:t xml:space="preserve"> permissible. However, following this period the society will cease to exist and will be required to re-affiliate.</w:t>
      </w:r>
    </w:p>
    <w:p w14:paraId="7E4428CA" w14:textId="3960A3C4" w:rsidR="00EA38B5" w:rsidRDefault="00AE47F4">
      <w:pPr>
        <w:spacing w:after="448"/>
        <w:ind w:left="-5" w:right="0"/>
      </w:pPr>
      <w:r>
        <w:t>6.1</w:t>
      </w:r>
      <w:r w:rsidR="00F145FC">
        <w:t>1</w:t>
      </w:r>
      <w:r>
        <w:t xml:space="preserve"> In the event of a society ceasing to exist, UUSU may decide what happens to any unused   funds.</w:t>
      </w:r>
    </w:p>
    <w:p w14:paraId="17DDDAED" w14:textId="77777777" w:rsidR="00EA38B5" w:rsidRDefault="00AE47F4">
      <w:pPr>
        <w:spacing w:after="3" w:line="259" w:lineRule="auto"/>
        <w:ind w:left="-5" w:right="0"/>
      </w:pPr>
      <w:r>
        <w:rPr>
          <w:b/>
          <w:color w:val="4A2673"/>
          <w:sz w:val="34"/>
        </w:rPr>
        <w:t xml:space="preserve">SECTION SEVEN: </w:t>
      </w:r>
    </w:p>
    <w:p w14:paraId="35246E38" w14:textId="77777777" w:rsidR="00EA38B5" w:rsidRDefault="00AE47F4">
      <w:pPr>
        <w:spacing w:after="3" w:line="259" w:lineRule="auto"/>
        <w:ind w:left="-5" w:right="0"/>
      </w:pPr>
      <w:r>
        <w:rPr>
          <w:b/>
          <w:color w:val="4A2673"/>
          <w:sz w:val="34"/>
        </w:rPr>
        <w:t>FINANCE</w:t>
      </w:r>
    </w:p>
    <w:p w14:paraId="51A5360E" w14:textId="4CF5A4C7" w:rsidR="00EA38B5" w:rsidRDefault="00AE47F4">
      <w:pPr>
        <w:spacing w:after="66"/>
        <w:ind w:left="-5" w:right="0"/>
      </w:pPr>
      <w:r>
        <w:t xml:space="preserve">7.1 </w:t>
      </w:r>
      <w:r>
        <w:tab/>
      </w:r>
      <w:r w:rsidR="00E461E6">
        <w:t xml:space="preserve">The overall budget for societies will be decided upon by the UUSU Trustee Board and administered by the </w:t>
      </w:r>
      <w:commentRangeStart w:id="7"/>
      <w:commentRangeStart w:id="8"/>
      <w:r w:rsidR="00E461E6">
        <w:t>S</w:t>
      </w:r>
      <w:r w:rsidR="40BA6F6A">
        <w:t>tudent Activities</w:t>
      </w:r>
      <w:r w:rsidR="00E461E6">
        <w:t xml:space="preserve"> Team</w:t>
      </w:r>
      <w:commentRangeEnd w:id="7"/>
      <w:r>
        <w:rPr>
          <w:rStyle w:val="CommentReference"/>
          <w:sz w:val="24"/>
          <w:szCs w:val="24"/>
        </w:rPr>
        <w:commentReference w:id="7"/>
      </w:r>
      <w:commentRangeEnd w:id="8"/>
      <w:r>
        <w:rPr>
          <w:rStyle w:val="CommentReference"/>
          <w:sz w:val="24"/>
          <w:szCs w:val="24"/>
        </w:rPr>
        <w:commentReference w:id="8"/>
      </w:r>
      <w:r w:rsidR="00E461E6">
        <w:t xml:space="preserve"> with oversight from the UUSU Societies Management Committee.</w:t>
      </w:r>
    </w:p>
    <w:p w14:paraId="4A179D83" w14:textId="77777777" w:rsidR="00EA38B5" w:rsidRDefault="00AE47F4">
      <w:pPr>
        <w:spacing w:after="66"/>
        <w:ind w:left="-5" w:right="0"/>
      </w:pPr>
      <w:r>
        <w:t xml:space="preserve">7.2 </w:t>
      </w:r>
      <w:r>
        <w:tab/>
        <w:t xml:space="preserve">All Societies shall have the right to appeal to the Student Executive Committee against    </w:t>
      </w:r>
      <w:r>
        <w:tab/>
        <w:t xml:space="preserve">decisions of the UUSU Societies Management Committee. </w:t>
      </w:r>
    </w:p>
    <w:p w14:paraId="0702900C" w14:textId="73DF1B6A" w:rsidR="00EA38B5" w:rsidRDefault="00AE47F4">
      <w:pPr>
        <w:spacing w:after="66"/>
        <w:ind w:left="-5" w:right="0"/>
      </w:pPr>
      <w:r>
        <w:t xml:space="preserve">7.3 </w:t>
      </w:r>
      <w:r>
        <w:tab/>
      </w:r>
      <w:r w:rsidR="00E461E6">
        <w:t>Should additional funding become available for societies outside of the standard funding streams, additional guidelines and processes for how to access this will be shared by Societies Management Committee and dispersed to</w:t>
      </w:r>
      <w:r w:rsidR="0B9E19D2">
        <w:t xml:space="preserve"> the appropriate society </w:t>
      </w:r>
      <w:commentRangeStart w:id="9"/>
      <w:commentRangeStart w:id="10"/>
      <w:r w:rsidR="6A5533BC">
        <w:t>reps.</w:t>
      </w:r>
      <w:commentRangeEnd w:id="9"/>
      <w:r>
        <w:rPr>
          <w:rStyle w:val="CommentReference"/>
          <w:sz w:val="24"/>
          <w:szCs w:val="24"/>
        </w:rPr>
        <w:commentReference w:id="9"/>
      </w:r>
      <w:commentRangeEnd w:id="10"/>
      <w:r>
        <w:rPr>
          <w:rStyle w:val="CommentReference"/>
          <w:sz w:val="24"/>
          <w:szCs w:val="24"/>
        </w:rPr>
        <w:commentReference w:id="10"/>
      </w:r>
    </w:p>
    <w:p w14:paraId="085CCD97" w14:textId="651DAF30" w:rsidR="00EA38B5" w:rsidRDefault="00AE47F4">
      <w:pPr>
        <w:spacing w:after="66"/>
        <w:ind w:left="-5" w:right="0"/>
      </w:pPr>
      <w:r>
        <w:t xml:space="preserve">7.4 </w:t>
      </w:r>
      <w:r>
        <w:tab/>
      </w:r>
      <w:r w:rsidR="00E461E6" w:rsidRPr="00E461E6">
        <w:t>No student Society shall be eligible to receive money from UUSU funds unless it has: Elected officers, consisting at least of a Chairperson, Secretary and Treasurer, who must be students currently registered at the Ulster University and drawn up a Constitution which must be approved by UUSU.</w:t>
      </w:r>
    </w:p>
    <w:p w14:paraId="3E8E512E" w14:textId="287BCBE4" w:rsidR="00EA38B5" w:rsidRDefault="00AE47F4" w:rsidP="00E461E6">
      <w:pPr>
        <w:tabs>
          <w:tab w:val="center" w:pos="2237"/>
        </w:tabs>
        <w:ind w:left="-15" w:right="0" w:firstLine="0"/>
      </w:pPr>
      <w:r>
        <w:t xml:space="preserve">7.5 </w:t>
      </w:r>
      <w:r>
        <w:tab/>
        <w:t xml:space="preserve">Each Society shall ensure that:  </w:t>
      </w:r>
    </w:p>
    <w:p w14:paraId="74CD14C5" w14:textId="18EFC847" w:rsidR="00EA38B5" w:rsidRDefault="00AE47F4">
      <w:pPr>
        <w:tabs>
          <w:tab w:val="center" w:pos="4294"/>
        </w:tabs>
        <w:ind w:left="-15" w:right="0" w:firstLine="0"/>
      </w:pPr>
      <w:r>
        <w:t xml:space="preserve"> </w:t>
      </w:r>
      <w:r>
        <w:tab/>
        <w:t>7.5.</w:t>
      </w:r>
      <w:r w:rsidR="00E461E6">
        <w:t>1</w:t>
      </w:r>
      <w:r>
        <w:t xml:space="preserve"> A true record of the state of its current finances is maintained;  </w:t>
      </w:r>
    </w:p>
    <w:p w14:paraId="7AA2B935" w14:textId="2A2C1490" w:rsidR="00EA38B5" w:rsidRDefault="00AE47F4">
      <w:pPr>
        <w:tabs>
          <w:tab w:val="center" w:pos="3858"/>
        </w:tabs>
        <w:ind w:left="-15" w:right="0" w:firstLine="0"/>
      </w:pPr>
      <w:r>
        <w:t xml:space="preserve"> </w:t>
      </w:r>
      <w:r w:rsidR="00E461E6">
        <w:tab/>
      </w:r>
      <w:r>
        <w:t>7.5.</w:t>
      </w:r>
      <w:r w:rsidR="00E461E6">
        <w:t>2</w:t>
      </w:r>
      <w:r>
        <w:t xml:space="preserve"> No unauthorised expenditure is undertaken; </w:t>
      </w:r>
    </w:p>
    <w:p w14:paraId="4FA818F8" w14:textId="266DB229" w:rsidR="00EA38B5" w:rsidRDefault="00AE47F4">
      <w:pPr>
        <w:tabs>
          <w:tab w:val="center" w:pos="4964"/>
        </w:tabs>
        <w:spacing w:after="62"/>
        <w:ind w:left="-15" w:right="0" w:firstLine="0"/>
      </w:pPr>
      <w:r>
        <w:t xml:space="preserve"> </w:t>
      </w:r>
      <w:r>
        <w:tab/>
        <w:t>7.5.</w:t>
      </w:r>
      <w:r w:rsidR="00E461E6">
        <w:t>3</w:t>
      </w:r>
      <w:r>
        <w:t xml:space="preserve"> It operates within the limits of whatever sums of monies are available to it. </w:t>
      </w:r>
    </w:p>
    <w:p w14:paraId="7ED2BF87" w14:textId="4AC3DE6B" w:rsidR="00EA38B5" w:rsidRDefault="00AE47F4">
      <w:pPr>
        <w:spacing w:after="66"/>
        <w:ind w:left="-5" w:right="0"/>
      </w:pPr>
      <w:r>
        <w:t xml:space="preserve">7.6 </w:t>
      </w:r>
      <w:r>
        <w:tab/>
      </w:r>
      <w:r w:rsidR="00E461E6" w:rsidRPr="00E461E6">
        <w:t>All Societies shall lodge funds with UUSU who will lodge with the designated bank. UUSU shall not be held liable for any overdrafts or debts incurred in the private accounts operated by any Society.</w:t>
      </w:r>
    </w:p>
    <w:p w14:paraId="760A8B49" w14:textId="77777777" w:rsidR="00EA38B5" w:rsidRDefault="00AE47F4">
      <w:pPr>
        <w:ind w:left="-5" w:right="0"/>
      </w:pPr>
      <w:r>
        <w:t xml:space="preserve">7.7 </w:t>
      </w:r>
      <w:r>
        <w:tab/>
        <w:t xml:space="preserve">Any Society official, who enters into any form of financial commitment without UUSU’s prior   </w:t>
      </w:r>
      <w:r>
        <w:tab/>
        <w:t xml:space="preserve">authority, commits only themselves and in no way commits UUSU. </w:t>
      </w:r>
    </w:p>
    <w:p w14:paraId="0D8E696E" w14:textId="77777777" w:rsidR="00EA38B5" w:rsidRDefault="00AE47F4">
      <w:pPr>
        <w:spacing w:after="3" w:line="259" w:lineRule="auto"/>
        <w:ind w:left="-5" w:right="0"/>
      </w:pPr>
      <w:r>
        <w:rPr>
          <w:b/>
          <w:color w:val="4A2673"/>
          <w:sz w:val="34"/>
        </w:rPr>
        <w:lastRenderedPageBreak/>
        <w:t xml:space="preserve">SECTION EIGHT: </w:t>
      </w:r>
    </w:p>
    <w:p w14:paraId="2B6F68D2" w14:textId="77777777" w:rsidR="00EA38B5" w:rsidRDefault="00AE47F4">
      <w:pPr>
        <w:spacing w:after="3" w:line="259" w:lineRule="auto"/>
        <w:ind w:left="-5" w:right="0"/>
      </w:pPr>
      <w:r>
        <w:rPr>
          <w:b/>
          <w:color w:val="4A2673"/>
          <w:sz w:val="34"/>
        </w:rPr>
        <w:t xml:space="preserve">DISCIPLINARY PROCEDURES   </w:t>
      </w:r>
    </w:p>
    <w:p w14:paraId="4ED56B79" w14:textId="77D60921" w:rsidR="00EA38B5" w:rsidRDefault="5896F5E3">
      <w:pPr>
        <w:ind w:left="-5" w:right="0"/>
      </w:pPr>
      <w:r>
        <w:t xml:space="preserve">8.1 </w:t>
      </w:r>
      <w:r w:rsidR="00AE47F4">
        <w:tab/>
      </w:r>
      <w:r>
        <w:t xml:space="preserve">Society </w:t>
      </w:r>
      <w:r w:rsidR="6F659581">
        <w:t>Reps</w:t>
      </w:r>
      <w:r w:rsidR="4B3807B4">
        <w:t xml:space="preserve"> </w:t>
      </w:r>
      <w:r w:rsidR="40003958">
        <w:t>and all</w:t>
      </w:r>
      <w:r w:rsidR="4B3807B4">
        <w:t xml:space="preserve"> members of a Society</w:t>
      </w:r>
      <w:r w:rsidR="6F659581">
        <w:t xml:space="preserve"> </w:t>
      </w:r>
      <w:commentRangeStart w:id="11"/>
      <w:r>
        <w:t xml:space="preserve"> </w:t>
      </w:r>
      <w:commentRangeEnd w:id="11"/>
      <w:r w:rsidR="00AE47F4">
        <w:rPr>
          <w:rStyle w:val="CommentReference"/>
          <w:sz w:val="24"/>
          <w:szCs w:val="24"/>
        </w:rPr>
        <w:commentReference w:id="11"/>
      </w:r>
      <w:r>
        <w:t xml:space="preserve">are bound by the </w:t>
      </w:r>
      <w:r w:rsidR="1DE6AFD8">
        <w:t>member</w:t>
      </w:r>
      <w:r w:rsidR="00FAD0A6">
        <w:t xml:space="preserve"> </w:t>
      </w:r>
      <w:r>
        <w:t xml:space="preserve"> code of conduct and </w:t>
      </w:r>
      <w:del w:id="12" w:author="Longstaff, David" w:date="2025-10-06T12:33:00Z">
        <w:r w:rsidR="00AE47F4" w:rsidDel="00AE47F4">
          <w:delText xml:space="preserve"> </w:delText>
        </w:r>
        <w:r w:rsidR="00AE47F4">
          <w:tab/>
        </w:r>
        <w:r w:rsidR="00AE47F4" w:rsidDel="00AE47F4">
          <w:delText xml:space="preserve"> </w:delText>
        </w:r>
      </w:del>
      <w:del w:id="13" w:author="Longstaff, David" w:date="2025-10-06T12:32:00Z">
        <w:r w:rsidR="00AE47F4" w:rsidDel="00AE47F4">
          <w:delText xml:space="preserve"> </w:delText>
        </w:r>
        <w:r w:rsidR="00AE47F4">
          <w:tab/>
        </w:r>
      </w:del>
      <w:r>
        <w:t>subsequent procedures as defined by the relevant bye-laws.</w:t>
      </w:r>
    </w:p>
    <w:p w14:paraId="6C14FB2E" w14:textId="45AE4CCD" w:rsidR="00EA38B5" w:rsidRDefault="425E6C3E">
      <w:pPr>
        <w:ind w:left="-5" w:right="0"/>
      </w:pPr>
      <w:r>
        <w:t xml:space="preserve">8.2 </w:t>
      </w:r>
      <w:r w:rsidR="00AE47F4">
        <w:tab/>
      </w:r>
      <w:r>
        <w:t xml:space="preserve">The code of conduct can be applied </w:t>
      </w:r>
      <w:r w:rsidR="1317949A">
        <w:t>to Society members as individuals or as a collective depending on the circumstances.</w:t>
      </w:r>
      <w:r w:rsidR="00AE47F4">
        <w:t xml:space="preserve">   </w:t>
      </w:r>
    </w:p>
    <w:p w14:paraId="74FBD6F2" w14:textId="50B48D32" w:rsidR="2E2DF3DF" w:rsidRDefault="1C61F9D3" w:rsidP="53AF23CB">
      <w:pPr>
        <w:ind w:left="-5" w:right="0"/>
      </w:pPr>
      <w:r>
        <w:t>8.3</w:t>
      </w:r>
      <w:r w:rsidR="2E2DF3DF">
        <w:tab/>
      </w:r>
      <w:r>
        <w:t xml:space="preserve">On occasion where </w:t>
      </w:r>
      <w:r w:rsidR="052B6ADE">
        <w:t>a</w:t>
      </w:r>
      <w:commentRangeStart w:id="14"/>
      <w:r>
        <w:t xml:space="preserve"> breach of p</w:t>
      </w:r>
      <w:r w:rsidR="3E05C1E6">
        <w:t>rocess or procedure</w:t>
      </w:r>
      <w:r w:rsidR="177924F7">
        <w:t xml:space="preserve"> </w:t>
      </w:r>
      <w:commentRangeEnd w:id="14"/>
      <w:r w:rsidR="2E2DF3DF">
        <w:rPr>
          <w:rStyle w:val="CommentReference"/>
          <w:sz w:val="24"/>
          <w:szCs w:val="24"/>
        </w:rPr>
        <w:commentReference w:id="14"/>
      </w:r>
      <w:r w:rsidR="177924F7">
        <w:t xml:space="preserve">is </w:t>
      </w:r>
      <w:r w:rsidR="586524F4">
        <w:t>escalated</w:t>
      </w:r>
      <w:r w:rsidR="12DF2215">
        <w:t xml:space="preserve"> </w:t>
      </w:r>
      <w:r w:rsidR="39B5B392">
        <w:t>to</w:t>
      </w:r>
      <w:r w:rsidR="12DF2215">
        <w:t xml:space="preserve"> the Societies </w:t>
      </w:r>
      <w:r w:rsidR="285A85D3">
        <w:t>Management</w:t>
      </w:r>
      <w:r w:rsidR="12DF2215">
        <w:t xml:space="preserve"> Committee </w:t>
      </w:r>
      <w:r w:rsidR="06F12CF2">
        <w:t xml:space="preserve">and considered </w:t>
      </w:r>
      <w:r w:rsidR="12DF2215">
        <w:t>to be</w:t>
      </w:r>
      <w:r w:rsidR="177924F7">
        <w:t xml:space="preserve"> </w:t>
      </w:r>
      <w:r w:rsidR="5D68CD87">
        <w:t xml:space="preserve">very </w:t>
      </w:r>
      <w:r w:rsidR="177924F7">
        <w:t xml:space="preserve">low level, </w:t>
      </w:r>
      <w:r w:rsidR="24989EF6">
        <w:t xml:space="preserve">and a one-off instance, </w:t>
      </w:r>
      <w:r w:rsidR="177924F7">
        <w:t>rather than</w:t>
      </w:r>
      <w:r w:rsidR="18376927">
        <w:t xml:space="preserve"> direct</w:t>
      </w:r>
      <w:r w:rsidR="709DF604">
        <w:t xml:space="preserve"> this</w:t>
      </w:r>
      <w:r w:rsidR="18376927">
        <w:t xml:space="preserve"> to the formal </w:t>
      </w:r>
      <w:r w:rsidR="509E4167">
        <w:t xml:space="preserve">process </w:t>
      </w:r>
      <w:r w:rsidR="00337261">
        <w:t>th</w:t>
      </w:r>
      <w:r w:rsidR="1F4476A4">
        <w:t>is</w:t>
      </w:r>
      <w:r w:rsidR="00337261">
        <w:t xml:space="preserve"> Committee may decide to impose a localised sanction.</w:t>
      </w:r>
    </w:p>
    <w:p w14:paraId="2A31B660" w14:textId="0B72F516" w:rsidR="2770869A" w:rsidRDefault="00337261" w:rsidP="53AF23CB">
      <w:pPr>
        <w:ind w:left="-5" w:right="0"/>
      </w:pPr>
      <w:r>
        <w:t>8.4</w:t>
      </w:r>
      <w:r w:rsidR="2770869A">
        <w:tab/>
      </w:r>
      <w:r w:rsidR="77BFDBD9">
        <w:t xml:space="preserve">An </w:t>
      </w:r>
      <w:commentRangeStart w:id="15"/>
      <w:commentRangeStart w:id="16"/>
      <w:r w:rsidR="77BFDBD9">
        <w:t>e</w:t>
      </w:r>
      <w:r>
        <w:t xml:space="preserve">xample </w:t>
      </w:r>
      <w:commentRangeEnd w:id="15"/>
      <w:r w:rsidR="2770869A">
        <w:rPr>
          <w:rStyle w:val="CommentReference"/>
          <w:sz w:val="24"/>
          <w:szCs w:val="24"/>
        </w:rPr>
        <w:commentReference w:id="15"/>
      </w:r>
      <w:commentRangeEnd w:id="16"/>
      <w:r w:rsidR="2770869A">
        <w:rPr>
          <w:rStyle w:val="CommentReference"/>
          <w:sz w:val="24"/>
          <w:szCs w:val="24"/>
        </w:rPr>
        <w:commentReference w:id="16"/>
      </w:r>
      <w:r>
        <w:t xml:space="preserve">of a </w:t>
      </w:r>
      <w:r w:rsidR="7ED78414">
        <w:t>low-level</w:t>
      </w:r>
      <w:r>
        <w:t xml:space="preserve"> </w:t>
      </w:r>
      <w:r w:rsidR="728D9567">
        <w:t xml:space="preserve">breach </w:t>
      </w:r>
      <w:r w:rsidR="6CC83B4A">
        <w:t>would</w:t>
      </w:r>
      <w:r w:rsidR="728D9567">
        <w:t xml:space="preserve"> be </w:t>
      </w:r>
      <w:r w:rsidR="374D0C9E">
        <w:t>holding an event that wasn’t approved</w:t>
      </w:r>
      <w:r w:rsidR="7551F10D">
        <w:t xml:space="preserve"> or bringing an unapproved person onto campus</w:t>
      </w:r>
      <w:r w:rsidR="374D0C9E">
        <w:t>,</w:t>
      </w:r>
      <w:r w:rsidR="262FF5ED">
        <w:t xml:space="preserve"> </w:t>
      </w:r>
      <w:r w:rsidR="76C30FB0">
        <w:t>but ultimately the Societies Management Committee will take a decision on whether a local sanction can apply.</w:t>
      </w:r>
    </w:p>
    <w:p w14:paraId="369626C1" w14:textId="0BAB4075" w:rsidR="498BB4D4" w:rsidRDefault="76C30FB0" w:rsidP="53AF23CB">
      <w:pPr>
        <w:ind w:left="-5" w:right="0"/>
      </w:pPr>
      <w:r>
        <w:t>8.5</w:t>
      </w:r>
      <w:r w:rsidR="498BB4D4">
        <w:tab/>
      </w:r>
      <w:r>
        <w:t>Local Sanctions can include</w:t>
      </w:r>
      <w:r w:rsidR="6EA43950">
        <w:t xml:space="preserve">, but </w:t>
      </w:r>
      <w:r w:rsidR="1E286DD0">
        <w:t>are not</w:t>
      </w:r>
      <w:r w:rsidR="6EA43950">
        <w:t xml:space="preserve"> exclusive</w:t>
      </w:r>
      <w:r w:rsidR="6078D6A9">
        <w:t xml:space="preserve"> to include</w:t>
      </w:r>
      <w:r>
        <w:t>:</w:t>
      </w:r>
    </w:p>
    <w:p w14:paraId="6344BE53" w14:textId="2C55E127" w:rsidR="498BB4D4" w:rsidRDefault="76C30FB0" w:rsidP="53AF23CB">
      <w:pPr>
        <w:ind w:left="-5" w:right="0" w:firstLine="0"/>
      </w:pPr>
      <w:r>
        <w:t>8.5.1</w:t>
      </w:r>
      <w:r w:rsidR="498BB4D4">
        <w:tab/>
      </w:r>
      <w:r>
        <w:t xml:space="preserve">Temporary </w:t>
      </w:r>
      <w:r w:rsidR="6A6732B7">
        <w:t>pause</w:t>
      </w:r>
      <w:r>
        <w:t xml:space="preserve"> of a Society</w:t>
      </w:r>
      <w:r w:rsidR="17BD0F26">
        <w:t>/individual membership of Society</w:t>
      </w:r>
      <w:r>
        <w:t>.</w:t>
      </w:r>
    </w:p>
    <w:p w14:paraId="3588D00C" w14:textId="35A2A021" w:rsidR="64C71BC6" w:rsidRDefault="64C71BC6" w:rsidP="53AF23CB">
      <w:pPr>
        <w:ind w:left="-5" w:right="0"/>
      </w:pPr>
      <w:r>
        <w:t>8.5.1</w:t>
      </w:r>
      <w:r>
        <w:tab/>
        <w:t xml:space="preserve">Temporary </w:t>
      </w:r>
      <w:r w:rsidR="79CE6CDD">
        <w:t>moratorium</w:t>
      </w:r>
      <w:r>
        <w:t xml:space="preserve"> on holding events.</w:t>
      </w:r>
    </w:p>
    <w:p w14:paraId="0298EA24" w14:textId="6870D8CC" w:rsidR="63D230E9" w:rsidRDefault="63D230E9" w:rsidP="53AF23CB">
      <w:pPr>
        <w:ind w:left="-5" w:right="0"/>
      </w:pPr>
      <w:r>
        <w:t>8.5.3</w:t>
      </w:r>
      <w:r>
        <w:tab/>
        <w:t>Temporary pause of funding.</w:t>
      </w:r>
    </w:p>
    <w:p w14:paraId="09BE575F" w14:textId="7266A42A" w:rsidR="53AF23CB" w:rsidRDefault="53AF23CB" w:rsidP="53AF23CB">
      <w:pPr>
        <w:ind w:left="-5" w:right="0"/>
      </w:pPr>
    </w:p>
    <w:sectPr w:rsidR="53AF23CB">
      <w:headerReference w:type="even" r:id="rId11"/>
      <w:headerReference w:type="default" r:id="rId12"/>
      <w:footerReference w:type="even" r:id="rId13"/>
      <w:footerReference w:type="default" r:id="rId14"/>
      <w:headerReference w:type="first" r:id="rId15"/>
      <w:footerReference w:type="first" r:id="rId16"/>
      <w:pgSz w:w="11906" w:h="16838"/>
      <w:pgMar w:top="2765" w:right="514" w:bottom="1164" w:left="853"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Horner, Laura" w:date="2025-08-25T12:13:00Z" w:initials="HL">
    <w:p w14:paraId="4966EDF6" w14:textId="7B799F9E" w:rsidR="00000000" w:rsidRDefault="00000000">
      <w:r>
        <w:annotationRef/>
      </w:r>
      <w:r w:rsidRPr="66B1AF2E">
        <w:t>"society reps"</w:t>
      </w:r>
    </w:p>
  </w:comment>
  <w:comment w:id="2" w:author="Horner, Laura" w:date="2025-08-25T12:15:00Z" w:initials="HL">
    <w:p w14:paraId="22B55C02" w14:textId="73546E6C" w:rsidR="00000000" w:rsidRDefault="00000000">
      <w:r>
        <w:annotationRef/>
      </w:r>
      <w:r w:rsidRPr="03AC1ADE">
        <w:t>society role titles have been changed as follows....</w:t>
      </w:r>
    </w:p>
    <w:p w14:paraId="5B97B01E" w14:textId="0328E9A3" w:rsidR="00000000" w:rsidRDefault="00000000">
      <w:r w:rsidRPr="090A0122">
        <w:t xml:space="preserve">EVENTS AND ACTIVITIES REP </w:t>
      </w:r>
    </w:p>
    <w:p w14:paraId="23634C71" w14:textId="04126929" w:rsidR="00000000" w:rsidRDefault="00000000">
      <w:r w:rsidRPr="4E24B72F">
        <w:t>COMMUNICATIONS REP</w:t>
      </w:r>
    </w:p>
    <w:p w14:paraId="49D8A0CE" w14:textId="1FA0B6AD" w:rsidR="00000000" w:rsidRDefault="00000000">
      <w:r w:rsidRPr="587685B5">
        <w:t>FINANCE REP</w:t>
      </w:r>
    </w:p>
    <w:p w14:paraId="033F445C" w14:textId="3E521BAA" w:rsidR="00000000" w:rsidRDefault="00000000">
      <w:r w:rsidRPr="1EEE2121">
        <w:t>EDI AND WELLBEING REP</w:t>
      </w:r>
    </w:p>
  </w:comment>
  <w:comment w:id="3" w:author="Horner, Laura" w:date="2025-08-25T12:17:00Z" w:initials="HL">
    <w:p w14:paraId="17FD3FE1" w14:textId="5679A279" w:rsidR="00000000" w:rsidRDefault="00000000">
      <w:r>
        <w:annotationRef/>
      </w:r>
      <w:r w:rsidRPr="4FDDC926">
        <w:t>society reps</w:t>
      </w:r>
    </w:p>
  </w:comment>
  <w:comment w:id="4" w:author="Horner, Laura" w:date="2025-08-25T12:17:00Z" w:initials="HL">
    <w:p w14:paraId="6CAD75E7" w14:textId="26D0139E" w:rsidR="00000000" w:rsidRDefault="00000000">
      <w:r>
        <w:annotationRef/>
      </w:r>
      <w:r w:rsidRPr="6C438B53">
        <w:t xml:space="preserve"> If a society has been inactive or without a full complement of society reps</w:t>
      </w:r>
    </w:p>
  </w:comment>
  <w:comment w:id="6" w:author="Horner, Laura" w:date="2025-08-25T12:18:00Z" w:initials="HL">
    <w:p w14:paraId="36F0CBA0" w14:textId="5CDE5F85" w:rsidR="00000000" w:rsidRDefault="00000000">
      <w:r>
        <w:annotationRef/>
      </w:r>
      <w:r w:rsidRPr="3D2E45AA">
        <w:t>Within these two years, if a full complement of four society reps....</w:t>
      </w:r>
    </w:p>
  </w:comment>
  <w:comment w:id="7" w:author="Horner, Laura" w:date="2025-08-25T12:19:00Z" w:initials="HL">
    <w:p w14:paraId="389FC774" w14:textId="40C04DE7" w:rsidR="00000000" w:rsidRDefault="00000000">
      <w:r>
        <w:annotationRef/>
      </w:r>
      <w:r w:rsidRPr="58F1D7F4">
        <w:t>should this read student activities team or senior management team instead of societies management team</w:t>
      </w:r>
    </w:p>
  </w:comment>
  <w:comment w:id="8" w:author="Francos, Mark" w:date="2025-08-27T16:05:00Z" w:initials="FM">
    <w:p w14:paraId="15619D8C" w14:textId="61344548" w:rsidR="00000000" w:rsidRDefault="00000000">
      <w:r>
        <w:annotationRef/>
      </w:r>
      <w:r w:rsidRPr="36A7175B">
        <w:t>Think this one should be the "Student Activities Team" for sure.</w:t>
      </w:r>
    </w:p>
  </w:comment>
  <w:comment w:id="9" w:author="Horner, Laura" w:date="2025-08-25T12:20:00Z" w:initials="HL">
    <w:p w14:paraId="38F61074" w14:textId="2E43B92F" w:rsidR="00000000" w:rsidRDefault="00000000">
      <w:r>
        <w:annotationRef/>
      </w:r>
      <w:r w:rsidRPr="432D6198">
        <w:t>society reps</w:t>
      </w:r>
    </w:p>
  </w:comment>
  <w:comment w:id="10" w:author="Horner, Laura" w:date="2025-08-25T12:20:00Z" w:initials="HL">
    <w:p w14:paraId="5B79AA2C" w14:textId="2A135B18" w:rsidR="00000000" w:rsidRDefault="00000000">
      <w:r>
        <w:annotationRef/>
      </w:r>
      <w:r w:rsidRPr="7713A291">
        <w:t>replace Chairperson, Secretary and Treasurer with role titles detailed above</w:t>
      </w:r>
    </w:p>
  </w:comment>
  <w:comment w:id="11" w:author="Horner, Laura" w:date="2025-08-25T12:21:00Z" w:initials="HL">
    <w:p w14:paraId="376C9740" w14:textId="6E67398D" w:rsidR="00000000" w:rsidRDefault="00000000">
      <w:r>
        <w:annotationRef/>
      </w:r>
      <w:r w:rsidRPr="50E6979B">
        <w:t>society reps</w:t>
      </w:r>
    </w:p>
  </w:comment>
  <w:comment w:id="14" w:author="Horner, Laura" w:date="2025-10-06T10:01:00Z" w:initials="HL">
    <w:p w14:paraId="47D7884F" w14:textId="37C58E6A" w:rsidR="00000000" w:rsidRDefault="00000000">
      <w:r>
        <w:annotationRef/>
      </w:r>
      <w:r w:rsidRPr="07219604">
        <w:t>could this reference process/procedure as opposed to policy as our processes and procedures are generally detailed in our handbook documents</w:t>
      </w:r>
    </w:p>
  </w:comment>
  <w:comment w:id="15" w:author="Horner, Laura" w:date="2025-10-06T10:05:00Z" w:initials="HL">
    <w:p w14:paraId="24B8F8D4" w14:textId="79ED85B9" w:rsidR="00000000" w:rsidRDefault="00000000">
      <w:r>
        <w:annotationRef/>
      </w:r>
      <w:r w:rsidRPr="6C6CD5EA">
        <w:t xml:space="preserve">could a separate document outside of the policy define examples of breaches and the procedure around same to be included in the societies handbook. </w:t>
      </w:r>
    </w:p>
    <w:p w14:paraId="7337A97A" w14:textId="65986BC6" w:rsidR="00000000" w:rsidRDefault="00000000">
      <w:r w:rsidRPr="4A9180DC">
        <w:t>(an exhaustive list probably doesn't sit well here and is subject to change over time)</w:t>
      </w:r>
    </w:p>
    <w:p w14:paraId="66AC1DB3" w14:textId="046C66E4" w:rsidR="00000000" w:rsidRDefault="00000000"/>
  </w:comment>
  <w:comment w:id="16" w:author="Longstaff, David" w:date="2025-10-06T11:26:00Z" w:initials="LD">
    <w:p w14:paraId="55613014" w14:textId="3E1C9FEC" w:rsidR="00000000" w:rsidRDefault="00000000">
      <w:r>
        <w:annotationRef/>
      </w:r>
      <w:r w:rsidRPr="62516A6C">
        <w:t>I chatted to Mark this morning and we thought less might be more here to give more autonomy to make a decision as and when the need arises.  Maybe an informal approach in the Society handbook might work in terms of standards expected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66EDF6" w15:done="1"/>
  <w15:commentEx w15:paraId="033F445C" w15:done="1"/>
  <w15:commentEx w15:paraId="17FD3FE1" w15:done="1"/>
  <w15:commentEx w15:paraId="6CAD75E7" w15:done="1"/>
  <w15:commentEx w15:paraId="36F0CBA0" w15:done="1"/>
  <w15:commentEx w15:paraId="389FC774" w15:done="1"/>
  <w15:commentEx w15:paraId="15619D8C" w15:paraIdParent="389FC774" w15:done="1"/>
  <w15:commentEx w15:paraId="38F61074" w15:done="1"/>
  <w15:commentEx w15:paraId="5B79AA2C" w15:paraIdParent="38F61074" w15:done="1"/>
  <w15:commentEx w15:paraId="376C9740" w15:done="1"/>
  <w15:commentEx w15:paraId="47D7884F" w15:done="1"/>
  <w15:commentEx w15:paraId="66AC1DB3" w15:done="1"/>
  <w15:commentEx w15:paraId="55613014" w15:paraIdParent="66AC1DB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FC513A" w16cex:dateUtc="2025-08-25T11:13:00Z"/>
  <w16cex:commentExtensible w16cex:durableId="0E0BFC07" w16cex:dateUtc="2025-08-25T11:15:00Z"/>
  <w16cex:commentExtensible w16cex:durableId="4AFA7FD8" w16cex:dateUtc="2025-08-25T11:17:00Z"/>
  <w16cex:commentExtensible w16cex:durableId="29519390" w16cex:dateUtc="2025-08-25T11:17:00Z"/>
  <w16cex:commentExtensible w16cex:durableId="5EC32116" w16cex:dateUtc="2025-08-25T11:18:00Z"/>
  <w16cex:commentExtensible w16cex:durableId="1A63879B" w16cex:dateUtc="2025-08-25T11:19:00Z"/>
  <w16cex:commentExtensible w16cex:durableId="0E851CFE" w16cex:dateUtc="2025-08-27T15:05:00Z"/>
  <w16cex:commentExtensible w16cex:durableId="37C9BB2E" w16cex:dateUtc="2025-08-25T11:20:00Z">
    <w16cex:extLst>
      <w16:ext w16:uri="{CE6994B0-6A32-4C9F-8C6B-6E91EDA988CE}">
        <cr:reactions xmlns:cr="http://schemas.microsoft.com/office/comments/2020/reactions">
          <cr:reaction reactionType="1">
            <cr:reactionInfo dateUtc="2025-08-27T11:44:52Z">
              <cr:user userId="S::m.francos@ulster.ac.uk::24c49859-a118-4a4c-ac87-c2b9225edac4" userProvider="AD" userName="Francos, Mark"/>
            </cr:reactionInfo>
          </cr:reaction>
        </cr:reactions>
      </w16:ext>
    </w16cex:extLst>
  </w16cex:commentExtensible>
  <w16cex:commentExtensible w16cex:durableId="64ADFBF8" w16cex:dateUtc="2025-08-25T11:20:00Z"/>
  <w16cex:commentExtensible w16cex:durableId="2A1853D8" w16cex:dateUtc="2025-08-25T11:21:00Z">
    <w16cex:extLst>
      <w16:ext w16:uri="{CE6994B0-6A32-4C9F-8C6B-6E91EDA988CE}">
        <cr:reactions xmlns:cr="http://schemas.microsoft.com/office/comments/2020/reactions">
          <cr:reaction reactionType="1">
            <cr:reactionInfo dateUtc="2025-10-06T10:27:03Z">
              <cr:user userId="S::d.longstaff@ulster.ac.uk::efd79311-5441-43cc-958d-93445f0c9027" userProvider="AD" userName="Longstaff, David"/>
            </cr:reactionInfo>
          </cr:reaction>
        </cr:reactions>
      </w16:ext>
    </w16cex:extLst>
  </w16cex:commentExtensible>
  <w16cex:commentExtensible w16cex:durableId="41550E32" w16cex:dateUtc="2025-10-06T09:01:00Z">
    <w16cex:extLst>
      <w16:ext w16:uri="{CE6994B0-6A32-4C9F-8C6B-6E91EDA988CE}">
        <cr:reactions xmlns:cr="http://schemas.microsoft.com/office/comments/2020/reactions">
          <cr:reaction reactionType="1">
            <cr:reactionInfo dateUtc="2025-10-06T10:26:49Z">
              <cr:user userId="S::d.longstaff@ulster.ac.uk::efd79311-5441-43cc-958d-93445f0c9027" userProvider="AD" userName="Longstaff, David"/>
            </cr:reactionInfo>
          </cr:reaction>
        </cr:reactions>
      </w16:ext>
    </w16cex:extLst>
  </w16cex:commentExtensible>
  <w16cex:commentExtensible w16cex:durableId="7E339023" w16cex:dateUtc="2025-10-06T09:05:00Z"/>
  <w16cex:commentExtensible w16cex:durableId="013BAA37" w16cex:dateUtc="2025-10-06T10:26:00Z">
    <w16cex:extLst>
      <w16:ext w16:uri="{CE6994B0-6A32-4C9F-8C6B-6E91EDA988CE}">
        <cr:reactions xmlns:cr="http://schemas.microsoft.com/office/comments/2020/reactions">
          <cr:reaction reactionType="1">
            <cr:reactionInfo dateUtc="2025-10-06T10:35:48Z">
              <cr:user userId="S::l.horner@ulster.ac.uk::64d63db7-5fce-4dc9-8750-8064d12c2fef" userProvider="AD" userName="Horner, Laura"/>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66EDF6" w16cid:durableId="38FC513A"/>
  <w16cid:commentId w16cid:paraId="033F445C" w16cid:durableId="0E0BFC07"/>
  <w16cid:commentId w16cid:paraId="17FD3FE1" w16cid:durableId="4AFA7FD8"/>
  <w16cid:commentId w16cid:paraId="6CAD75E7" w16cid:durableId="29519390"/>
  <w16cid:commentId w16cid:paraId="36F0CBA0" w16cid:durableId="5EC32116"/>
  <w16cid:commentId w16cid:paraId="389FC774" w16cid:durableId="1A63879B"/>
  <w16cid:commentId w16cid:paraId="15619D8C" w16cid:durableId="0E851CFE"/>
  <w16cid:commentId w16cid:paraId="38F61074" w16cid:durableId="37C9BB2E"/>
  <w16cid:commentId w16cid:paraId="5B79AA2C" w16cid:durableId="64ADFBF8"/>
  <w16cid:commentId w16cid:paraId="376C9740" w16cid:durableId="2A1853D8"/>
  <w16cid:commentId w16cid:paraId="47D7884F" w16cid:durableId="41550E32"/>
  <w16cid:commentId w16cid:paraId="66AC1DB3" w16cid:durableId="7E339023"/>
  <w16cid:commentId w16cid:paraId="55613014" w16cid:durableId="013BAA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DA2CB" w14:textId="77777777" w:rsidR="00ED6688" w:rsidRDefault="00ED6688">
      <w:pPr>
        <w:spacing w:after="0" w:line="240" w:lineRule="auto"/>
      </w:pPr>
      <w:r>
        <w:separator/>
      </w:r>
    </w:p>
  </w:endnote>
  <w:endnote w:type="continuationSeparator" w:id="0">
    <w:p w14:paraId="278EAF3D" w14:textId="77777777" w:rsidR="00ED6688" w:rsidRDefault="00ED6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CE7B8" w14:textId="77777777" w:rsidR="00EA38B5" w:rsidRDefault="00AE47F4">
    <w:pPr>
      <w:spacing w:after="0" w:line="259" w:lineRule="auto"/>
      <w:ind w:left="-853" w:right="11392" w:firstLine="0"/>
    </w:pPr>
    <w:r>
      <w:rPr>
        <w:noProof/>
        <w:color w:val="000000"/>
        <w:sz w:val="22"/>
      </w:rPr>
      <mc:AlternateContent>
        <mc:Choice Requires="wpg">
          <w:drawing>
            <wp:anchor distT="0" distB="0" distL="114300" distR="114300" simplePos="0" relativeHeight="251658240" behindDoc="0" locked="0" layoutInCell="1" allowOverlap="1" wp14:anchorId="4195D0E9" wp14:editId="2B7C633F">
              <wp:simplePos x="0" y="0"/>
              <wp:positionH relativeFrom="page">
                <wp:posOffset>0</wp:posOffset>
              </wp:positionH>
              <wp:positionV relativeFrom="page">
                <wp:posOffset>10164090</wp:posOffset>
              </wp:positionV>
              <wp:extent cx="7559993" cy="527914"/>
              <wp:effectExtent l="0" t="0" r="0" b="0"/>
              <wp:wrapSquare wrapText="bothSides"/>
              <wp:docPr id="4684" name="Group 4684"/>
              <wp:cNvGraphicFramePr/>
              <a:graphic xmlns:a="http://schemas.openxmlformats.org/drawingml/2006/main">
                <a:graphicData uri="http://schemas.microsoft.com/office/word/2010/wordprocessingGroup">
                  <wpg:wgp>
                    <wpg:cNvGrpSpPr/>
                    <wpg:grpSpPr>
                      <a:xfrm>
                        <a:off x="0" y="0"/>
                        <a:ext cx="7559993" cy="527914"/>
                        <a:chOff x="0" y="0"/>
                        <a:chExt cx="7559993" cy="527914"/>
                      </a:xfrm>
                    </wpg:grpSpPr>
                    <wps:wsp>
                      <wps:cNvPr id="5017" name="Shape 5017"/>
                      <wps:cNvSpPr/>
                      <wps:spPr>
                        <a:xfrm>
                          <a:off x="0" y="0"/>
                          <a:ext cx="7559993" cy="527914"/>
                        </a:xfrm>
                        <a:custGeom>
                          <a:avLst/>
                          <a:gdLst/>
                          <a:ahLst/>
                          <a:cxnLst/>
                          <a:rect l="0" t="0" r="0" b="0"/>
                          <a:pathLst>
                            <a:path w="7559993" h="527914">
                              <a:moveTo>
                                <a:pt x="0" y="0"/>
                              </a:moveTo>
                              <a:lnTo>
                                <a:pt x="7559993" y="0"/>
                              </a:lnTo>
                              <a:lnTo>
                                <a:pt x="7559993" y="527914"/>
                              </a:lnTo>
                              <a:lnTo>
                                <a:pt x="0" y="527914"/>
                              </a:lnTo>
                              <a:lnTo>
                                <a:pt x="0" y="0"/>
                              </a:lnTo>
                            </a:path>
                          </a:pathLst>
                        </a:custGeom>
                        <a:ln w="0" cap="flat">
                          <a:miter lim="127000"/>
                        </a:ln>
                      </wps:spPr>
                      <wps:style>
                        <a:lnRef idx="0">
                          <a:srgbClr val="000000">
                            <a:alpha val="0"/>
                          </a:srgbClr>
                        </a:lnRef>
                        <a:fillRef idx="1">
                          <a:srgbClr val="E5007F"/>
                        </a:fillRef>
                        <a:effectRef idx="0">
                          <a:scrgbClr r="0" g="0" b="0"/>
                        </a:effectRef>
                        <a:fontRef idx="none"/>
                      </wps:style>
                      <wps:bodyPr/>
                    </wps:wsp>
                    <wps:wsp>
                      <wps:cNvPr id="4686" name="Shape 4686"/>
                      <wps:cNvSpPr/>
                      <wps:spPr>
                        <a:xfrm>
                          <a:off x="446180" y="181518"/>
                          <a:ext cx="80264" cy="168846"/>
                        </a:xfrm>
                        <a:custGeom>
                          <a:avLst/>
                          <a:gdLst/>
                          <a:ahLst/>
                          <a:cxnLst/>
                          <a:rect l="0" t="0" r="0" b="0"/>
                          <a:pathLst>
                            <a:path w="80264" h="168846">
                              <a:moveTo>
                                <a:pt x="51473" y="0"/>
                              </a:moveTo>
                              <a:cubicBezTo>
                                <a:pt x="67120" y="0"/>
                                <a:pt x="79820" y="12446"/>
                                <a:pt x="79820" y="27787"/>
                              </a:cubicBezTo>
                              <a:cubicBezTo>
                                <a:pt x="79820" y="40374"/>
                                <a:pt x="80264" y="43281"/>
                                <a:pt x="80264" y="63449"/>
                              </a:cubicBezTo>
                              <a:lnTo>
                                <a:pt x="79883" y="92405"/>
                              </a:lnTo>
                              <a:cubicBezTo>
                                <a:pt x="76619" y="133756"/>
                                <a:pt x="40704" y="166548"/>
                                <a:pt x="0" y="168846"/>
                              </a:cubicBezTo>
                              <a:lnTo>
                                <a:pt x="0" y="111607"/>
                              </a:lnTo>
                              <a:cubicBezTo>
                                <a:pt x="11659" y="109817"/>
                                <a:pt x="20930" y="100228"/>
                                <a:pt x="22949" y="88023"/>
                              </a:cubicBezTo>
                              <a:cubicBezTo>
                                <a:pt x="22949" y="88023"/>
                                <a:pt x="23127" y="29032"/>
                                <a:pt x="23127" y="27787"/>
                              </a:cubicBezTo>
                              <a:cubicBezTo>
                                <a:pt x="23127" y="26556"/>
                                <a:pt x="23216" y="25336"/>
                                <a:pt x="23381" y="24143"/>
                              </a:cubicBezTo>
                              <a:lnTo>
                                <a:pt x="23724" y="22123"/>
                              </a:lnTo>
                              <a:cubicBezTo>
                                <a:pt x="26391" y="9487"/>
                                <a:pt x="37795" y="0"/>
                                <a:pt x="514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87" name="Shape 4687"/>
                      <wps:cNvSpPr/>
                      <wps:spPr>
                        <a:xfrm>
                          <a:off x="357458" y="181518"/>
                          <a:ext cx="80264" cy="168846"/>
                        </a:xfrm>
                        <a:custGeom>
                          <a:avLst/>
                          <a:gdLst/>
                          <a:ahLst/>
                          <a:cxnLst/>
                          <a:rect l="0" t="0" r="0" b="0"/>
                          <a:pathLst>
                            <a:path w="80264" h="168846">
                              <a:moveTo>
                                <a:pt x="28804" y="0"/>
                              </a:moveTo>
                              <a:cubicBezTo>
                                <a:pt x="42469" y="0"/>
                                <a:pt x="53873" y="9487"/>
                                <a:pt x="56553" y="22123"/>
                              </a:cubicBezTo>
                              <a:lnTo>
                                <a:pt x="56883" y="24143"/>
                              </a:lnTo>
                              <a:cubicBezTo>
                                <a:pt x="57048" y="25336"/>
                                <a:pt x="57137" y="26556"/>
                                <a:pt x="57137" y="27787"/>
                              </a:cubicBezTo>
                              <a:cubicBezTo>
                                <a:pt x="57137" y="29032"/>
                                <a:pt x="57315" y="88023"/>
                                <a:pt x="57315" y="88023"/>
                              </a:cubicBezTo>
                              <a:cubicBezTo>
                                <a:pt x="59322" y="100228"/>
                                <a:pt x="68605" y="109817"/>
                                <a:pt x="80264" y="111607"/>
                              </a:cubicBezTo>
                              <a:lnTo>
                                <a:pt x="80264" y="168846"/>
                              </a:lnTo>
                              <a:cubicBezTo>
                                <a:pt x="39560" y="166548"/>
                                <a:pt x="3645" y="133756"/>
                                <a:pt x="381" y="92405"/>
                              </a:cubicBezTo>
                              <a:lnTo>
                                <a:pt x="0" y="63449"/>
                              </a:lnTo>
                              <a:cubicBezTo>
                                <a:pt x="0" y="43281"/>
                                <a:pt x="444" y="40374"/>
                                <a:pt x="444" y="27787"/>
                              </a:cubicBezTo>
                              <a:cubicBezTo>
                                <a:pt x="444" y="12446"/>
                                <a:pt x="13144" y="0"/>
                                <a:pt x="2880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88" name="Shape 4688"/>
                      <wps:cNvSpPr/>
                      <wps:spPr>
                        <a:xfrm>
                          <a:off x="943289" y="181518"/>
                          <a:ext cx="80251" cy="168846"/>
                        </a:xfrm>
                        <a:custGeom>
                          <a:avLst/>
                          <a:gdLst/>
                          <a:ahLst/>
                          <a:cxnLst/>
                          <a:rect l="0" t="0" r="0" b="0"/>
                          <a:pathLst>
                            <a:path w="80251" h="168846">
                              <a:moveTo>
                                <a:pt x="51460" y="0"/>
                              </a:moveTo>
                              <a:cubicBezTo>
                                <a:pt x="67107" y="0"/>
                                <a:pt x="79807" y="12446"/>
                                <a:pt x="79807" y="27787"/>
                              </a:cubicBezTo>
                              <a:cubicBezTo>
                                <a:pt x="79807" y="40374"/>
                                <a:pt x="80251" y="43281"/>
                                <a:pt x="80251" y="63449"/>
                              </a:cubicBezTo>
                              <a:lnTo>
                                <a:pt x="79870" y="92405"/>
                              </a:lnTo>
                              <a:cubicBezTo>
                                <a:pt x="76619" y="133756"/>
                                <a:pt x="40691" y="166548"/>
                                <a:pt x="0" y="168846"/>
                              </a:cubicBezTo>
                              <a:lnTo>
                                <a:pt x="0" y="111607"/>
                              </a:lnTo>
                              <a:cubicBezTo>
                                <a:pt x="11646" y="109817"/>
                                <a:pt x="20930" y="100228"/>
                                <a:pt x="22949" y="88023"/>
                              </a:cubicBezTo>
                              <a:cubicBezTo>
                                <a:pt x="22949" y="88023"/>
                                <a:pt x="23101" y="29032"/>
                                <a:pt x="23101" y="27787"/>
                              </a:cubicBezTo>
                              <a:cubicBezTo>
                                <a:pt x="23101" y="26556"/>
                                <a:pt x="23203" y="25336"/>
                                <a:pt x="23368" y="24143"/>
                              </a:cubicBezTo>
                              <a:lnTo>
                                <a:pt x="23711" y="22123"/>
                              </a:lnTo>
                              <a:cubicBezTo>
                                <a:pt x="26378" y="9487"/>
                                <a:pt x="37795" y="0"/>
                                <a:pt x="5146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89" name="Shape 4689"/>
                      <wps:cNvSpPr/>
                      <wps:spPr>
                        <a:xfrm>
                          <a:off x="854566" y="181518"/>
                          <a:ext cx="80251" cy="168846"/>
                        </a:xfrm>
                        <a:custGeom>
                          <a:avLst/>
                          <a:gdLst/>
                          <a:ahLst/>
                          <a:cxnLst/>
                          <a:rect l="0" t="0" r="0" b="0"/>
                          <a:pathLst>
                            <a:path w="80251" h="168846">
                              <a:moveTo>
                                <a:pt x="28778" y="0"/>
                              </a:moveTo>
                              <a:cubicBezTo>
                                <a:pt x="42456" y="0"/>
                                <a:pt x="53873" y="9487"/>
                                <a:pt x="56540" y="22123"/>
                              </a:cubicBezTo>
                              <a:lnTo>
                                <a:pt x="56871" y="24143"/>
                              </a:lnTo>
                              <a:cubicBezTo>
                                <a:pt x="57036" y="25336"/>
                                <a:pt x="57137" y="26556"/>
                                <a:pt x="57137" y="27787"/>
                              </a:cubicBezTo>
                              <a:cubicBezTo>
                                <a:pt x="57137" y="29032"/>
                                <a:pt x="57302" y="88023"/>
                                <a:pt x="57302" y="88023"/>
                              </a:cubicBezTo>
                              <a:cubicBezTo>
                                <a:pt x="59322" y="100228"/>
                                <a:pt x="68593" y="109817"/>
                                <a:pt x="80251" y="111607"/>
                              </a:cubicBezTo>
                              <a:lnTo>
                                <a:pt x="80251" y="168846"/>
                              </a:lnTo>
                              <a:cubicBezTo>
                                <a:pt x="39548" y="166548"/>
                                <a:pt x="3632" y="133756"/>
                                <a:pt x="368" y="92405"/>
                              </a:cubicBezTo>
                              <a:lnTo>
                                <a:pt x="0" y="63449"/>
                              </a:lnTo>
                              <a:cubicBezTo>
                                <a:pt x="0" y="43281"/>
                                <a:pt x="432" y="40374"/>
                                <a:pt x="432" y="27787"/>
                              </a:cubicBezTo>
                              <a:cubicBezTo>
                                <a:pt x="432" y="12446"/>
                                <a:pt x="13132" y="0"/>
                                <a:pt x="2877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0" name="Shape 4690"/>
                      <wps:cNvSpPr/>
                      <wps:spPr>
                        <a:xfrm>
                          <a:off x="631040" y="181518"/>
                          <a:ext cx="80277" cy="168846"/>
                        </a:xfrm>
                        <a:custGeom>
                          <a:avLst/>
                          <a:gdLst/>
                          <a:ahLst/>
                          <a:cxnLst/>
                          <a:rect l="0" t="0" r="0" b="0"/>
                          <a:pathLst>
                            <a:path w="80277" h="168846">
                              <a:moveTo>
                                <a:pt x="51486" y="0"/>
                              </a:moveTo>
                              <a:cubicBezTo>
                                <a:pt x="67132" y="0"/>
                                <a:pt x="79832" y="12446"/>
                                <a:pt x="79832" y="27787"/>
                              </a:cubicBezTo>
                              <a:cubicBezTo>
                                <a:pt x="79832" y="40374"/>
                                <a:pt x="80277" y="43281"/>
                                <a:pt x="80277" y="63449"/>
                              </a:cubicBezTo>
                              <a:lnTo>
                                <a:pt x="79896" y="92405"/>
                              </a:lnTo>
                              <a:cubicBezTo>
                                <a:pt x="76619" y="133756"/>
                                <a:pt x="40716" y="166548"/>
                                <a:pt x="0" y="168846"/>
                              </a:cubicBezTo>
                              <a:lnTo>
                                <a:pt x="0" y="111607"/>
                              </a:lnTo>
                              <a:cubicBezTo>
                                <a:pt x="11671" y="109817"/>
                                <a:pt x="20942" y="100228"/>
                                <a:pt x="22962" y="88023"/>
                              </a:cubicBezTo>
                              <a:cubicBezTo>
                                <a:pt x="22962" y="88023"/>
                                <a:pt x="23139" y="29032"/>
                                <a:pt x="23139" y="27787"/>
                              </a:cubicBezTo>
                              <a:cubicBezTo>
                                <a:pt x="23139" y="26556"/>
                                <a:pt x="23216" y="25336"/>
                                <a:pt x="23368" y="24143"/>
                              </a:cubicBezTo>
                              <a:lnTo>
                                <a:pt x="23724" y="22123"/>
                              </a:lnTo>
                              <a:cubicBezTo>
                                <a:pt x="26391" y="9487"/>
                                <a:pt x="37808" y="0"/>
                                <a:pt x="5148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1" name="Shape 4691"/>
                      <wps:cNvSpPr/>
                      <wps:spPr>
                        <a:xfrm>
                          <a:off x="542331" y="181518"/>
                          <a:ext cx="80264" cy="168846"/>
                        </a:xfrm>
                        <a:custGeom>
                          <a:avLst/>
                          <a:gdLst/>
                          <a:ahLst/>
                          <a:cxnLst/>
                          <a:rect l="0" t="0" r="0" b="0"/>
                          <a:pathLst>
                            <a:path w="80264" h="168846">
                              <a:moveTo>
                                <a:pt x="28791" y="0"/>
                              </a:moveTo>
                              <a:cubicBezTo>
                                <a:pt x="42456" y="0"/>
                                <a:pt x="53873" y="9487"/>
                                <a:pt x="56540" y="22123"/>
                              </a:cubicBezTo>
                              <a:lnTo>
                                <a:pt x="56883" y="24143"/>
                              </a:lnTo>
                              <a:cubicBezTo>
                                <a:pt x="57048" y="25336"/>
                                <a:pt x="57137" y="26556"/>
                                <a:pt x="57137" y="27787"/>
                              </a:cubicBezTo>
                              <a:cubicBezTo>
                                <a:pt x="57137" y="29032"/>
                                <a:pt x="57302" y="88023"/>
                                <a:pt x="57302" y="88023"/>
                              </a:cubicBezTo>
                              <a:cubicBezTo>
                                <a:pt x="59334" y="100228"/>
                                <a:pt x="68593" y="109817"/>
                                <a:pt x="80264" y="111607"/>
                              </a:cubicBezTo>
                              <a:lnTo>
                                <a:pt x="80264" y="168846"/>
                              </a:lnTo>
                              <a:cubicBezTo>
                                <a:pt x="39560" y="166548"/>
                                <a:pt x="3632" y="133756"/>
                                <a:pt x="381" y="92405"/>
                              </a:cubicBezTo>
                              <a:lnTo>
                                <a:pt x="0" y="63449"/>
                              </a:lnTo>
                              <a:cubicBezTo>
                                <a:pt x="0" y="43281"/>
                                <a:pt x="444" y="40374"/>
                                <a:pt x="444" y="27787"/>
                              </a:cubicBezTo>
                              <a:cubicBezTo>
                                <a:pt x="444" y="12446"/>
                                <a:pt x="13132" y="0"/>
                                <a:pt x="2879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2" name="Shape 4692"/>
                      <wps:cNvSpPr/>
                      <wps:spPr>
                        <a:xfrm>
                          <a:off x="727315" y="181649"/>
                          <a:ext cx="52819" cy="102260"/>
                        </a:xfrm>
                        <a:custGeom>
                          <a:avLst/>
                          <a:gdLst/>
                          <a:ahLst/>
                          <a:cxnLst/>
                          <a:rect l="0" t="0" r="0" b="0"/>
                          <a:pathLst>
                            <a:path w="52819" h="102260">
                              <a:moveTo>
                                <a:pt x="52768" y="0"/>
                              </a:moveTo>
                              <a:lnTo>
                                <a:pt x="52819" y="0"/>
                              </a:lnTo>
                              <a:lnTo>
                                <a:pt x="52819" y="102260"/>
                              </a:lnTo>
                              <a:cubicBezTo>
                                <a:pt x="50940" y="101612"/>
                                <a:pt x="48857" y="100495"/>
                                <a:pt x="41427" y="97663"/>
                              </a:cubicBezTo>
                              <a:cubicBezTo>
                                <a:pt x="34176" y="94894"/>
                                <a:pt x="21514" y="90056"/>
                                <a:pt x="15685" y="86004"/>
                              </a:cubicBezTo>
                              <a:cubicBezTo>
                                <a:pt x="1219" y="75768"/>
                                <a:pt x="0" y="61900"/>
                                <a:pt x="0" y="52171"/>
                              </a:cubicBezTo>
                              <a:cubicBezTo>
                                <a:pt x="0" y="21451"/>
                                <a:pt x="25121" y="0"/>
                                <a:pt x="5276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3" name="Shape 4693"/>
                      <wps:cNvSpPr/>
                      <wps:spPr>
                        <a:xfrm>
                          <a:off x="789035" y="240522"/>
                          <a:ext cx="55499" cy="109538"/>
                        </a:xfrm>
                        <a:custGeom>
                          <a:avLst/>
                          <a:gdLst/>
                          <a:ahLst/>
                          <a:cxnLst/>
                          <a:rect l="0" t="0" r="0" b="0"/>
                          <a:pathLst>
                            <a:path w="55499" h="109538">
                              <a:moveTo>
                                <a:pt x="0" y="0"/>
                              </a:moveTo>
                              <a:cubicBezTo>
                                <a:pt x="31661" y="10884"/>
                                <a:pt x="55499" y="21209"/>
                                <a:pt x="55232" y="56934"/>
                              </a:cubicBezTo>
                              <a:cubicBezTo>
                                <a:pt x="54991" y="85890"/>
                                <a:pt x="31471" y="109347"/>
                                <a:pt x="2172" y="109347"/>
                              </a:cubicBezTo>
                              <a:cubicBezTo>
                                <a:pt x="1397" y="109347"/>
                                <a:pt x="686" y="109424"/>
                                <a:pt x="0" y="109538"/>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4" name="Shape 4694"/>
                      <wps:cNvSpPr/>
                      <wps:spPr>
                        <a:xfrm>
                          <a:off x="789028" y="181935"/>
                          <a:ext cx="48222" cy="54432"/>
                        </a:xfrm>
                        <a:custGeom>
                          <a:avLst/>
                          <a:gdLst/>
                          <a:ahLst/>
                          <a:cxnLst/>
                          <a:rect l="0" t="0" r="0" b="0"/>
                          <a:pathLst>
                            <a:path w="48222" h="54432">
                              <a:moveTo>
                                <a:pt x="0" y="0"/>
                              </a:moveTo>
                              <a:cubicBezTo>
                                <a:pt x="4496" y="102"/>
                                <a:pt x="29464" y="1410"/>
                                <a:pt x="42342" y="18377"/>
                              </a:cubicBezTo>
                              <a:cubicBezTo>
                                <a:pt x="45974" y="22149"/>
                                <a:pt x="48222" y="27394"/>
                                <a:pt x="48222" y="33198"/>
                              </a:cubicBezTo>
                              <a:cubicBezTo>
                                <a:pt x="48222" y="44666"/>
                                <a:pt x="42266" y="54432"/>
                                <a:pt x="28575" y="53963"/>
                              </a:cubicBezTo>
                              <a:cubicBezTo>
                                <a:pt x="25819" y="53849"/>
                                <a:pt x="23152" y="53340"/>
                                <a:pt x="20764" y="52236"/>
                              </a:cubicBezTo>
                              <a:cubicBezTo>
                                <a:pt x="15977" y="50406"/>
                                <a:pt x="4737" y="46127"/>
                                <a:pt x="0" y="4451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5" name="Shape 4695"/>
                      <wps:cNvSpPr/>
                      <wps:spPr>
                        <a:xfrm>
                          <a:off x="723607" y="285163"/>
                          <a:ext cx="56528" cy="65367"/>
                        </a:xfrm>
                        <a:custGeom>
                          <a:avLst/>
                          <a:gdLst/>
                          <a:ahLst/>
                          <a:cxnLst/>
                          <a:rect l="0" t="0" r="0" b="0"/>
                          <a:pathLst>
                            <a:path w="56528" h="65367">
                              <a:moveTo>
                                <a:pt x="19431" y="0"/>
                              </a:moveTo>
                              <a:cubicBezTo>
                                <a:pt x="20904" y="0"/>
                                <a:pt x="22327" y="191"/>
                                <a:pt x="23686" y="546"/>
                              </a:cubicBezTo>
                              <a:lnTo>
                                <a:pt x="23825" y="508"/>
                              </a:lnTo>
                              <a:lnTo>
                                <a:pt x="24460" y="788"/>
                              </a:lnTo>
                              <a:cubicBezTo>
                                <a:pt x="25413" y="1067"/>
                                <a:pt x="26314" y="1448"/>
                                <a:pt x="27203" y="1918"/>
                              </a:cubicBezTo>
                              <a:lnTo>
                                <a:pt x="56528" y="14021"/>
                              </a:lnTo>
                              <a:lnTo>
                                <a:pt x="56528" y="64998"/>
                              </a:lnTo>
                              <a:cubicBezTo>
                                <a:pt x="49238" y="65367"/>
                                <a:pt x="33630" y="64097"/>
                                <a:pt x="15316" y="50317"/>
                              </a:cubicBezTo>
                              <a:cubicBezTo>
                                <a:pt x="10439" y="46647"/>
                                <a:pt x="7480" y="42799"/>
                                <a:pt x="5753" y="39256"/>
                              </a:cubicBezTo>
                              <a:cubicBezTo>
                                <a:pt x="2197" y="35103"/>
                                <a:pt x="0" y="29325"/>
                                <a:pt x="0" y="22961"/>
                              </a:cubicBezTo>
                              <a:cubicBezTo>
                                <a:pt x="0" y="10275"/>
                                <a:pt x="8700" y="0"/>
                                <a:pt x="1943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96" name="Rectangle 4696"/>
                      <wps:cNvSpPr/>
                      <wps:spPr>
                        <a:xfrm>
                          <a:off x="6660000" y="192139"/>
                          <a:ext cx="719304" cy="197787"/>
                        </a:xfrm>
                        <a:prstGeom prst="rect">
                          <a:avLst/>
                        </a:prstGeom>
                        <a:ln>
                          <a:noFill/>
                        </a:ln>
                      </wps:spPr>
                      <wps:txbx>
                        <w:txbxContent>
                          <w:p w14:paraId="0C77A5C7" w14:textId="77777777" w:rsidR="00EA38B5" w:rsidRDefault="00AE47F4">
                            <w:pPr>
                              <w:spacing w:after="160" w:line="259" w:lineRule="auto"/>
                              <w:ind w:left="0" w:right="0" w:firstLine="0"/>
                            </w:pPr>
                            <w:r>
                              <w:rPr>
                                <w:b/>
                                <w:color w:val="FFFEFD"/>
                                <w:sz w:val="20"/>
                              </w:rPr>
                              <w:t>uusu.org</w:t>
                            </w:r>
                          </w:p>
                        </w:txbxContent>
                      </wps:txbx>
                      <wps:bodyPr horzOverflow="overflow" vert="horz" lIns="0" tIns="0" rIns="0" bIns="0" rtlCol="0">
                        <a:noAutofit/>
                      </wps:bodyPr>
                    </wps:wsp>
                  </wpg:wgp>
                </a:graphicData>
              </a:graphic>
            </wp:anchor>
          </w:drawing>
        </mc:Choice>
        <mc:Fallback>
          <w:pict>
            <v:group w14:anchorId="4195D0E9" id="Group 4684" o:spid="_x0000_s1071" style="position:absolute;left:0;text-align:left;margin-left:0;margin-top:800.3pt;width:595.3pt;height:41.55pt;z-index:251658240;mso-position-horizontal-relative:page;mso-position-vertical-relative:page" coordsize="75599,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">
              <v:shape id="Shape 5017" o:spid="_x0000_s1072" style="position:absolute;width:75599;height:5279;visibility:visible;mso-wrap-style:square;v-text-anchor:top" coordsize="7559993,527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" path="m,l7559993,r,527914l,527914,,e" fillcolor="#e5007f" stroked="f" strokeweight="0">
                <v:stroke miterlimit="83231f" joinstyle="miter"/>
                <v:path arrowok="t" textboxrect="0,0,7559993,527914"/>
              </v:shape>
              <v:shape id="Shape 4686" o:spid="_x0000_s1073" style="position:absolute;left:4461;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" path="m51473,c67120,,79820,12446,79820,27787v,12587,444,15494,444,35662l79883,92405c76619,133756,40704,166548,,168846l,111607c11659,109817,20930,100228,22949,88023v,,178,-58991,178,-60236c23127,26556,23216,25336,23381,24143r343,-2020c26391,9487,37795,,51473,xe" stroked="f" strokeweight="0">
                <v:stroke miterlimit="83231f" joinstyle="miter"/>
                <v:path arrowok="t" textboxrect="0,0,80264,168846"/>
              </v:shape>
              <v:shape id="Shape 4687" o:spid="_x0000_s1074" style="position:absolute;left:3574;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" path="m28804,c42469,,53873,9487,56553,22123r330,2020c57048,25336,57137,26556,57137,27787v,1245,178,60236,178,60236c59322,100228,68605,109817,80264,111607r,57239c39560,166548,3645,133756,381,92405l,63449c,43281,444,40374,444,27787,444,12446,13144,,28804,xe" stroked="f" strokeweight="0">
                <v:stroke miterlimit="83231f" joinstyle="miter"/>
                <v:path arrowok="t" textboxrect="0,0,80264,168846"/>
              </v:shape>
              <v:shape id="Shape 4688" o:spid="_x0000_s1075" style="position:absolute;left:9432;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" path="m51460,c67107,,79807,12446,79807,27787v,12587,444,15494,444,35662l79870,92405c76619,133756,40691,166548,,168846l,111607c11646,109817,20930,100228,22949,88023v,,152,-58991,152,-60236c23101,26556,23203,25336,23368,24143r343,-2020c26378,9487,37795,,51460,xe" stroked="f" strokeweight="0">
                <v:stroke miterlimit="83231f" joinstyle="miter"/>
                <v:path arrowok="t" textboxrect="0,0,80251,168846"/>
              </v:shape>
              <v:shape id="Shape 4689" o:spid="_x0000_s1076" style="position:absolute;left:8545;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" path="m28778,c42456,,53873,9487,56540,22123r331,2020c57036,25336,57137,26556,57137,27787v,1245,165,60236,165,60236c59322,100228,68593,109817,80251,111607r,57239c39548,166548,3632,133756,368,92405l,63449c,43281,432,40374,432,27787,432,12446,13132,,28778,xe" stroked="f" strokeweight="0">
                <v:stroke miterlimit="83231f" joinstyle="miter"/>
                <v:path arrowok="t" textboxrect="0,0,80251,168846"/>
              </v:shape>
              <v:shape id="Shape 4690" o:spid="_x0000_s1077" style="position:absolute;left:6310;top:1815;width:803;height:1688;visibility:visible;mso-wrap-style:square;v-text-anchor:top" coordsize="80277,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" path="m51486,c67132,,79832,12446,79832,27787v,12587,445,15494,445,35662l79896,92405c76619,133756,40716,166548,,168846l,111607c11671,109817,20942,100228,22962,88023v,,177,-58991,177,-60236c23139,26556,23216,25336,23368,24143r356,-2020c26391,9487,37808,,51486,xe" stroked="f" strokeweight="0">
                <v:stroke miterlimit="83231f" joinstyle="miter"/>
                <v:path arrowok="t" textboxrect="0,0,80277,168846"/>
              </v:shape>
              <v:shape id="Shape 4691" o:spid="_x0000_s1078" style="position:absolute;left:5423;top:1815;width:802;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" path="m28791,c42456,,53873,9487,56540,22123r343,2020c57048,25336,57137,26556,57137,27787v,1245,165,60236,165,60236c59334,100228,68593,109817,80264,111607r,57239c39560,166548,3632,133756,381,92405l,63449c,43281,444,40374,444,27787,444,12446,13132,,28791,xe" stroked="f" strokeweight="0">
                <v:stroke miterlimit="83231f" joinstyle="miter"/>
                <v:path arrowok="t" textboxrect="0,0,80264,168846"/>
              </v:shape>
              <v:shape id="Shape 4692" o:spid="_x0000_s1079" style="position:absolute;left:7273;top:1816;width:528;height:1023;visibility:visible;mso-wrap-style:square;v-text-anchor:top" coordsize="52819,1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" path="m52768,r51,l52819,102260v-1879,-648,-3962,-1765,-11392,-4597c34176,94894,21514,90056,15685,86004,1219,75768,,61900,,52171,,21451,25121,,52768,xe" stroked="f" strokeweight="0">
                <v:stroke miterlimit="83231f" joinstyle="miter"/>
                <v:path arrowok="t" textboxrect="0,0,52819,102260"/>
              </v:shape>
              <v:shape id="Shape 4693" o:spid="_x0000_s1080" style="position:absolute;left:7890;top:2405;width:555;height:1095;visibility:visible;mso-wrap-style:square;v-text-anchor:top" coordsize="55499,10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" path="m,c31661,10884,55499,21209,55232,56934,54991,85890,31471,109347,2172,109347v-775,,-1486,77,-2172,191l,xe" stroked="f" strokeweight="0">
                <v:stroke miterlimit="83231f" joinstyle="miter"/>
                <v:path arrowok="t" textboxrect="0,0,55499,109538"/>
              </v:shape>
              <v:shape id="Shape 4694" o:spid="_x0000_s1081" style="position:absolute;left:7890;top:1819;width:482;height:544;visibility:visible;mso-wrap-style:square;v-text-anchor:top" coordsize="48222,5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" path="m,c4496,102,29464,1410,42342,18377v3632,3772,5880,9017,5880,14821c48222,44666,42266,54432,28575,53963v-2756,-114,-5423,-623,-7811,-1727c15977,50406,4737,46127,,44514l,xe" stroked="f" strokeweight="0">
                <v:stroke miterlimit="83231f" joinstyle="miter"/>
                <v:path arrowok="t" textboxrect="0,0,48222,54432"/>
              </v:shape>
              <v:shape id="Shape 4695" o:spid="_x0000_s1082" style="position:absolute;left:7236;top:2851;width:565;height:654;visibility:visible;mso-wrap-style:square;v-text-anchor:top" coordsize="56528,6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" path="m19431,v1473,,2896,191,4255,546l23825,508r635,280c25413,1067,26314,1448,27203,1918l56528,14021r,50977c49238,65367,33630,64097,15316,50317,10439,46647,7480,42799,5753,39256,2197,35103,,29325,,22961,,10275,8700,,19431,xe" stroked="f" strokeweight="0">
                <v:stroke miterlimit="83231f" joinstyle="miter"/>
                <v:path arrowok="t" textboxrect="0,0,56528,65367"/>
              </v:shape>
              <v:rect id="Rectangle 4696" o:spid="_x0000_s1083" style="position:absolute;left:66600;top:1921;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" filled="f" stroked="f">
                <v:textbox inset="0,0,0,0">
                  <w:txbxContent>
                    <w:p w14:paraId="0C77A5C7" w14:textId="77777777" w:rsidR="00EA38B5" w:rsidRDefault="00AE47F4">
                      <w:pPr>
                        <w:spacing w:after="160" w:line="259" w:lineRule="auto"/>
                        <w:ind w:left="0" w:right="0" w:firstLine="0"/>
                      </w:pPr>
                      <w:r>
                        <w:rPr>
                          <w:b/>
                          <w:color w:val="FFFEFD"/>
                          <w:sz w:val="20"/>
                        </w:rPr>
                        <w:t>uusu.org</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DE0F" w14:textId="77777777" w:rsidR="00EA38B5" w:rsidRDefault="00AE47F4">
    <w:pPr>
      <w:spacing w:after="0" w:line="259" w:lineRule="auto"/>
      <w:ind w:left="-853" w:right="11392" w:firstLine="0"/>
    </w:pPr>
    <w:r>
      <w:rPr>
        <w:noProof/>
        <w:color w:val="000000"/>
        <w:sz w:val="22"/>
      </w:rPr>
      <mc:AlternateContent>
        <mc:Choice Requires="wpg">
          <w:drawing>
            <wp:anchor distT="0" distB="0" distL="114300" distR="114300" simplePos="0" relativeHeight="251659264" behindDoc="0" locked="0" layoutInCell="1" allowOverlap="1" wp14:anchorId="5DF8313D" wp14:editId="1585EAB2">
              <wp:simplePos x="0" y="0"/>
              <wp:positionH relativeFrom="page">
                <wp:posOffset>0</wp:posOffset>
              </wp:positionH>
              <wp:positionV relativeFrom="page">
                <wp:posOffset>10164090</wp:posOffset>
              </wp:positionV>
              <wp:extent cx="7559993" cy="527914"/>
              <wp:effectExtent l="0" t="0" r="0" b="0"/>
              <wp:wrapSquare wrapText="bothSides"/>
              <wp:docPr id="4640" name="Group 4640"/>
              <wp:cNvGraphicFramePr/>
              <a:graphic xmlns:a="http://schemas.openxmlformats.org/drawingml/2006/main">
                <a:graphicData uri="http://schemas.microsoft.com/office/word/2010/wordprocessingGroup">
                  <wpg:wgp>
                    <wpg:cNvGrpSpPr/>
                    <wpg:grpSpPr>
                      <a:xfrm>
                        <a:off x="0" y="0"/>
                        <a:ext cx="7559993" cy="527914"/>
                        <a:chOff x="0" y="0"/>
                        <a:chExt cx="7559993" cy="527914"/>
                      </a:xfrm>
                    </wpg:grpSpPr>
                    <wps:wsp>
                      <wps:cNvPr id="5011" name="Shape 5011"/>
                      <wps:cNvSpPr/>
                      <wps:spPr>
                        <a:xfrm>
                          <a:off x="0" y="0"/>
                          <a:ext cx="7559993" cy="527914"/>
                        </a:xfrm>
                        <a:custGeom>
                          <a:avLst/>
                          <a:gdLst/>
                          <a:ahLst/>
                          <a:cxnLst/>
                          <a:rect l="0" t="0" r="0" b="0"/>
                          <a:pathLst>
                            <a:path w="7559993" h="527914">
                              <a:moveTo>
                                <a:pt x="0" y="0"/>
                              </a:moveTo>
                              <a:lnTo>
                                <a:pt x="7559993" y="0"/>
                              </a:lnTo>
                              <a:lnTo>
                                <a:pt x="7559993" y="527914"/>
                              </a:lnTo>
                              <a:lnTo>
                                <a:pt x="0" y="527914"/>
                              </a:lnTo>
                              <a:lnTo>
                                <a:pt x="0" y="0"/>
                              </a:lnTo>
                            </a:path>
                          </a:pathLst>
                        </a:custGeom>
                        <a:ln w="0" cap="flat">
                          <a:miter lim="127000"/>
                        </a:ln>
                      </wps:spPr>
                      <wps:style>
                        <a:lnRef idx="0">
                          <a:srgbClr val="000000">
                            <a:alpha val="0"/>
                          </a:srgbClr>
                        </a:lnRef>
                        <a:fillRef idx="1">
                          <a:srgbClr val="E5007F"/>
                        </a:fillRef>
                        <a:effectRef idx="0">
                          <a:scrgbClr r="0" g="0" b="0"/>
                        </a:effectRef>
                        <a:fontRef idx="none"/>
                      </wps:style>
                      <wps:bodyPr/>
                    </wps:wsp>
                    <wps:wsp>
                      <wps:cNvPr id="4642" name="Shape 4642"/>
                      <wps:cNvSpPr/>
                      <wps:spPr>
                        <a:xfrm>
                          <a:off x="446180" y="181518"/>
                          <a:ext cx="80264" cy="168846"/>
                        </a:xfrm>
                        <a:custGeom>
                          <a:avLst/>
                          <a:gdLst/>
                          <a:ahLst/>
                          <a:cxnLst/>
                          <a:rect l="0" t="0" r="0" b="0"/>
                          <a:pathLst>
                            <a:path w="80264" h="168846">
                              <a:moveTo>
                                <a:pt x="51473" y="0"/>
                              </a:moveTo>
                              <a:cubicBezTo>
                                <a:pt x="67120" y="0"/>
                                <a:pt x="79820" y="12446"/>
                                <a:pt x="79820" y="27787"/>
                              </a:cubicBezTo>
                              <a:cubicBezTo>
                                <a:pt x="79820" y="40374"/>
                                <a:pt x="80264" y="43281"/>
                                <a:pt x="80264" y="63449"/>
                              </a:cubicBezTo>
                              <a:lnTo>
                                <a:pt x="79883" y="92405"/>
                              </a:lnTo>
                              <a:cubicBezTo>
                                <a:pt x="76619" y="133756"/>
                                <a:pt x="40704" y="166548"/>
                                <a:pt x="0" y="168846"/>
                              </a:cubicBezTo>
                              <a:lnTo>
                                <a:pt x="0" y="111607"/>
                              </a:lnTo>
                              <a:cubicBezTo>
                                <a:pt x="11659" y="109817"/>
                                <a:pt x="20930" y="100228"/>
                                <a:pt x="22949" y="88023"/>
                              </a:cubicBezTo>
                              <a:cubicBezTo>
                                <a:pt x="22949" y="88023"/>
                                <a:pt x="23127" y="29032"/>
                                <a:pt x="23127" y="27787"/>
                              </a:cubicBezTo>
                              <a:cubicBezTo>
                                <a:pt x="23127" y="26556"/>
                                <a:pt x="23216" y="25336"/>
                                <a:pt x="23381" y="24143"/>
                              </a:cubicBezTo>
                              <a:lnTo>
                                <a:pt x="23724" y="22123"/>
                              </a:lnTo>
                              <a:cubicBezTo>
                                <a:pt x="26391" y="9487"/>
                                <a:pt x="37795" y="0"/>
                                <a:pt x="514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3" name="Shape 4643"/>
                      <wps:cNvSpPr/>
                      <wps:spPr>
                        <a:xfrm>
                          <a:off x="357458" y="181518"/>
                          <a:ext cx="80264" cy="168846"/>
                        </a:xfrm>
                        <a:custGeom>
                          <a:avLst/>
                          <a:gdLst/>
                          <a:ahLst/>
                          <a:cxnLst/>
                          <a:rect l="0" t="0" r="0" b="0"/>
                          <a:pathLst>
                            <a:path w="80264" h="168846">
                              <a:moveTo>
                                <a:pt x="28804" y="0"/>
                              </a:moveTo>
                              <a:cubicBezTo>
                                <a:pt x="42469" y="0"/>
                                <a:pt x="53873" y="9487"/>
                                <a:pt x="56553" y="22123"/>
                              </a:cubicBezTo>
                              <a:lnTo>
                                <a:pt x="56883" y="24143"/>
                              </a:lnTo>
                              <a:cubicBezTo>
                                <a:pt x="57048" y="25336"/>
                                <a:pt x="57137" y="26556"/>
                                <a:pt x="57137" y="27787"/>
                              </a:cubicBezTo>
                              <a:cubicBezTo>
                                <a:pt x="57137" y="29032"/>
                                <a:pt x="57315" y="88023"/>
                                <a:pt x="57315" y="88023"/>
                              </a:cubicBezTo>
                              <a:cubicBezTo>
                                <a:pt x="59322" y="100228"/>
                                <a:pt x="68605" y="109817"/>
                                <a:pt x="80264" y="111607"/>
                              </a:cubicBezTo>
                              <a:lnTo>
                                <a:pt x="80264" y="168846"/>
                              </a:lnTo>
                              <a:cubicBezTo>
                                <a:pt x="39560" y="166548"/>
                                <a:pt x="3645" y="133756"/>
                                <a:pt x="381" y="92405"/>
                              </a:cubicBezTo>
                              <a:lnTo>
                                <a:pt x="0" y="63449"/>
                              </a:lnTo>
                              <a:cubicBezTo>
                                <a:pt x="0" y="43281"/>
                                <a:pt x="444" y="40374"/>
                                <a:pt x="444" y="27787"/>
                              </a:cubicBezTo>
                              <a:cubicBezTo>
                                <a:pt x="444" y="12446"/>
                                <a:pt x="13144" y="0"/>
                                <a:pt x="2880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4" name="Shape 4644"/>
                      <wps:cNvSpPr/>
                      <wps:spPr>
                        <a:xfrm>
                          <a:off x="943289" y="181518"/>
                          <a:ext cx="80251" cy="168846"/>
                        </a:xfrm>
                        <a:custGeom>
                          <a:avLst/>
                          <a:gdLst/>
                          <a:ahLst/>
                          <a:cxnLst/>
                          <a:rect l="0" t="0" r="0" b="0"/>
                          <a:pathLst>
                            <a:path w="80251" h="168846">
                              <a:moveTo>
                                <a:pt x="51460" y="0"/>
                              </a:moveTo>
                              <a:cubicBezTo>
                                <a:pt x="67107" y="0"/>
                                <a:pt x="79807" y="12446"/>
                                <a:pt x="79807" y="27787"/>
                              </a:cubicBezTo>
                              <a:cubicBezTo>
                                <a:pt x="79807" y="40374"/>
                                <a:pt x="80251" y="43281"/>
                                <a:pt x="80251" y="63449"/>
                              </a:cubicBezTo>
                              <a:lnTo>
                                <a:pt x="79870" y="92405"/>
                              </a:lnTo>
                              <a:cubicBezTo>
                                <a:pt x="76619" y="133756"/>
                                <a:pt x="40691" y="166548"/>
                                <a:pt x="0" y="168846"/>
                              </a:cubicBezTo>
                              <a:lnTo>
                                <a:pt x="0" y="111607"/>
                              </a:lnTo>
                              <a:cubicBezTo>
                                <a:pt x="11646" y="109817"/>
                                <a:pt x="20930" y="100228"/>
                                <a:pt x="22949" y="88023"/>
                              </a:cubicBezTo>
                              <a:cubicBezTo>
                                <a:pt x="22949" y="88023"/>
                                <a:pt x="23101" y="29032"/>
                                <a:pt x="23101" y="27787"/>
                              </a:cubicBezTo>
                              <a:cubicBezTo>
                                <a:pt x="23101" y="26556"/>
                                <a:pt x="23203" y="25336"/>
                                <a:pt x="23368" y="24143"/>
                              </a:cubicBezTo>
                              <a:lnTo>
                                <a:pt x="23711" y="22123"/>
                              </a:lnTo>
                              <a:cubicBezTo>
                                <a:pt x="26378" y="9487"/>
                                <a:pt x="37795" y="0"/>
                                <a:pt x="5146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5" name="Shape 4645"/>
                      <wps:cNvSpPr/>
                      <wps:spPr>
                        <a:xfrm>
                          <a:off x="854566" y="181518"/>
                          <a:ext cx="80251" cy="168846"/>
                        </a:xfrm>
                        <a:custGeom>
                          <a:avLst/>
                          <a:gdLst/>
                          <a:ahLst/>
                          <a:cxnLst/>
                          <a:rect l="0" t="0" r="0" b="0"/>
                          <a:pathLst>
                            <a:path w="80251" h="168846">
                              <a:moveTo>
                                <a:pt x="28778" y="0"/>
                              </a:moveTo>
                              <a:cubicBezTo>
                                <a:pt x="42456" y="0"/>
                                <a:pt x="53873" y="9487"/>
                                <a:pt x="56540" y="22123"/>
                              </a:cubicBezTo>
                              <a:lnTo>
                                <a:pt x="56871" y="24143"/>
                              </a:lnTo>
                              <a:cubicBezTo>
                                <a:pt x="57036" y="25336"/>
                                <a:pt x="57137" y="26556"/>
                                <a:pt x="57137" y="27787"/>
                              </a:cubicBezTo>
                              <a:cubicBezTo>
                                <a:pt x="57137" y="29032"/>
                                <a:pt x="57302" y="88023"/>
                                <a:pt x="57302" y="88023"/>
                              </a:cubicBezTo>
                              <a:cubicBezTo>
                                <a:pt x="59322" y="100228"/>
                                <a:pt x="68593" y="109817"/>
                                <a:pt x="80251" y="111607"/>
                              </a:cubicBezTo>
                              <a:lnTo>
                                <a:pt x="80251" y="168846"/>
                              </a:lnTo>
                              <a:cubicBezTo>
                                <a:pt x="39548" y="166548"/>
                                <a:pt x="3632" y="133756"/>
                                <a:pt x="368" y="92405"/>
                              </a:cubicBezTo>
                              <a:lnTo>
                                <a:pt x="0" y="63449"/>
                              </a:lnTo>
                              <a:cubicBezTo>
                                <a:pt x="0" y="43281"/>
                                <a:pt x="432" y="40374"/>
                                <a:pt x="432" y="27787"/>
                              </a:cubicBezTo>
                              <a:cubicBezTo>
                                <a:pt x="432" y="12446"/>
                                <a:pt x="13132" y="0"/>
                                <a:pt x="2877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6" name="Shape 4646"/>
                      <wps:cNvSpPr/>
                      <wps:spPr>
                        <a:xfrm>
                          <a:off x="631040" y="181518"/>
                          <a:ext cx="80277" cy="168846"/>
                        </a:xfrm>
                        <a:custGeom>
                          <a:avLst/>
                          <a:gdLst/>
                          <a:ahLst/>
                          <a:cxnLst/>
                          <a:rect l="0" t="0" r="0" b="0"/>
                          <a:pathLst>
                            <a:path w="80277" h="168846">
                              <a:moveTo>
                                <a:pt x="51486" y="0"/>
                              </a:moveTo>
                              <a:cubicBezTo>
                                <a:pt x="67132" y="0"/>
                                <a:pt x="79832" y="12446"/>
                                <a:pt x="79832" y="27787"/>
                              </a:cubicBezTo>
                              <a:cubicBezTo>
                                <a:pt x="79832" y="40374"/>
                                <a:pt x="80277" y="43281"/>
                                <a:pt x="80277" y="63449"/>
                              </a:cubicBezTo>
                              <a:lnTo>
                                <a:pt x="79896" y="92405"/>
                              </a:lnTo>
                              <a:cubicBezTo>
                                <a:pt x="76619" y="133756"/>
                                <a:pt x="40716" y="166548"/>
                                <a:pt x="0" y="168846"/>
                              </a:cubicBezTo>
                              <a:lnTo>
                                <a:pt x="0" y="111607"/>
                              </a:lnTo>
                              <a:cubicBezTo>
                                <a:pt x="11671" y="109817"/>
                                <a:pt x="20942" y="100228"/>
                                <a:pt x="22962" y="88023"/>
                              </a:cubicBezTo>
                              <a:cubicBezTo>
                                <a:pt x="22962" y="88023"/>
                                <a:pt x="23139" y="29032"/>
                                <a:pt x="23139" y="27787"/>
                              </a:cubicBezTo>
                              <a:cubicBezTo>
                                <a:pt x="23139" y="26556"/>
                                <a:pt x="23216" y="25336"/>
                                <a:pt x="23368" y="24143"/>
                              </a:cubicBezTo>
                              <a:lnTo>
                                <a:pt x="23724" y="22123"/>
                              </a:lnTo>
                              <a:cubicBezTo>
                                <a:pt x="26391" y="9487"/>
                                <a:pt x="37808" y="0"/>
                                <a:pt x="5148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7" name="Shape 4647"/>
                      <wps:cNvSpPr/>
                      <wps:spPr>
                        <a:xfrm>
                          <a:off x="542331" y="181518"/>
                          <a:ext cx="80264" cy="168846"/>
                        </a:xfrm>
                        <a:custGeom>
                          <a:avLst/>
                          <a:gdLst/>
                          <a:ahLst/>
                          <a:cxnLst/>
                          <a:rect l="0" t="0" r="0" b="0"/>
                          <a:pathLst>
                            <a:path w="80264" h="168846">
                              <a:moveTo>
                                <a:pt x="28791" y="0"/>
                              </a:moveTo>
                              <a:cubicBezTo>
                                <a:pt x="42456" y="0"/>
                                <a:pt x="53873" y="9487"/>
                                <a:pt x="56540" y="22123"/>
                              </a:cubicBezTo>
                              <a:lnTo>
                                <a:pt x="56883" y="24143"/>
                              </a:lnTo>
                              <a:cubicBezTo>
                                <a:pt x="57048" y="25336"/>
                                <a:pt x="57137" y="26556"/>
                                <a:pt x="57137" y="27787"/>
                              </a:cubicBezTo>
                              <a:cubicBezTo>
                                <a:pt x="57137" y="29032"/>
                                <a:pt x="57302" y="88023"/>
                                <a:pt x="57302" y="88023"/>
                              </a:cubicBezTo>
                              <a:cubicBezTo>
                                <a:pt x="59334" y="100228"/>
                                <a:pt x="68593" y="109817"/>
                                <a:pt x="80264" y="111607"/>
                              </a:cubicBezTo>
                              <a:lnTo>
                                <a:pt x="80264" y="168846"/>
                              </a:lnTo>
                              <a:cubicBezTo>
                                <a:pt x="39560" y="166548"/>
                                <a:pt x="3632" y="133756"/>
                                <a:pt x="381" y="92405"/>
                              </a:cubicBezTo>
                              <a:lnTo>
                                <a:pt x="0" y="63449"/>
                              </a:lnTo>
                              <a:cubicBezTo>
                                <a:pt x="0" y="43281"/>
                                <a:pt x="444" y="40374"/>
                                <a:pt x="444" y="27787"/>
                              </a:cubicBezTo>
                              <a:cubicBezTo>
                                <a:pt x="444" y="12446"/>
                                <a:pt x="13132" y="0"/>
                                <a:pt x="2879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8" name="Shape 4648"/>
                      <wps:cNvSpPr/>
                      <wps:spPr>
                        <a:xfrm>
                          <a:off x="727315" y="181649"/>
                          <a:ext cx="52819" cy="102260"/>
                        </a:xfrm>
                        <a:custGeom>
                          <a:avLst/>
                          <a:gdLst/>
                          <a:ahLst/>
                          <a:cxnLst/>
                          <a:rect l="0" t="0" r="0" b="0"/>
                          <a:pathLst>
                            <a:path w="52819" h="102260">
                              <a:moveTo>
                                <a:pt x="52768" y="0"/>
                              </a:moveTo>
                              <a:lnTo>
                                <a:pt x="52819" y="0"/>
                              </a:lnTo>
                              <a:lnTo>
                                <a:pt x="52819" y="102260"/>
                              </a:lnTo>
                              <a:cubicBezTo>
                                <a:pt x="50940" y="101612"/>
                                <a:pt x="48857" y="100495"/>
                                <a:pt x="41427" y="97663"/>
                              </a:cubicBezTo>
                              <a:cubicBezTo>
                                <a:pt x="34176" y="94894"/>
                                <a:pt x="21514" y="90056"/>
                                <a:pt x="15685" y="86004"/>
                              </a:cubicBezTo>
                              <a:cubicBezTo>
                                <a:pt x="1219" y="75768"/>
                                <a:pt x="0" y="61900"/>
                                <a:pt x="0" y="52171"/>
                              </a:cubicBezTo>
                              <a:cubicBezTo>
                                <a:pt x="0" y="21451"/>
                                <a:pt x="25121" y="0"/>
                                <a:pt x="5276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9" name="Shape 4649"/>
                      <wps:cNvSpPr/>
                      <wps:spPr>
                        <a:xfrm>
                          <a:off x="789035" y="240522"/>
                          <a:ext cx="55499" cy="109538"/>
                        </a:xfrm>
                        <a:custGeom>
                          <a:avLst/>
                          <a:gdLst/>
                          <a:ahLst/>
                          <a:cxnLst/>
                          <a:rect l="0" t="0" r="0" b="0"/>
                          <a:pathLst>
                            <a:path w="55499" h="109538">
                              <a:moveTo>
                                <a:pt x="0" y="0"/>
                              </a:moveTo>
                              <a:cubicBezTo>
                                <a:pt x="31661" y="10884"/>
                                <a:pt x="55499" y="21209"/>
                                <a:pt x="55232" y="56934"/>
                              </a:cubicBezTo>
                              <a:cubicBezTo>
                                <a:pt x="54991" y="85890"/>
                                <a:pt x="31471" y="109347"/>
                                <a:pt x="2172" y="109347"/>
                              </a:cubicBezTo>
                              <a:cubicBezTo>
                                <a:pt x="1397" y="109347"/>
                                <a:pt x="686" y="109424"/>
                                <a:pt x="0" y="109538"/>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50" name="Shape 4650"/>
                      <wps:cNvSpPr/>
                      <wps:spPr>
                        <a:xfrm>
                          <a:off x="789028" y="181935"/>
                          <a:ext cx="48222" cy="54432"/>
                        </a:xfrm>
                        <a:custGeom>
                          <a:avLst/>
                          <a:gdLst/>
                          <a:ahLst/>
                          <a:cxnLst/>
                          <a:rect l="0" t="0" r="0" b="0"/>
                          <a:pathLst>
                            <a:path w="48222" h="54432">
                              <a:moveTo>
                                <a:pt x="0" y="0"/>
                              </a:moveTo>
                              <a:cubicBezTo>
                                <a:pt x="4496" y="102"/>
                                <a:pt x="29464" y="1410"/>
                                <a:pt x="42342" y="18377"/>
                              </a:cubicBezTo>
                              <a:cubicBezTo>
                                <a:pt x="45974" y="22149"/>
                                <a:pt x="48222" y="27394"/>
                                <a:pt x="48222" y="33198"/>
                              </a:cubicBezTo>
                              <a:cubicBezTo>
                                <a:pt x="48222" y="44666"/>
                                <a:pt x="42266" y="54432"/>
                                <a:pt x="28575" y="53963"/>
                              </a:cubicBezTo>
                              <a:cubicBezTo>
                                <a:pt x="25819" y="53849"/>
                                <a:pt x="23152" y="53340"/>
                                <a:pt x="20764" y="52236"/>
                              </a:cubicBezTo>
                              <a:cubicBezTo>
                                <a:pt x="15977" y="50406"/>
                                <a:pt x="4737" y="46127"/>
                                <a:pt x="0" y="4451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51" name="Shape 4651"/>
                      <wps:cNvSpPr/>
                      <wps:spPr>
                        <a:xfrm>
                          <a:off x="723607" y="285163"/>
                          <a:ext cx="56528" cy="65367"/>
                        </a:xfrm>
                        <a:custGeom>
                          <a:avLst/>
                          <a:gdLst/>
                          <a:ahLst/>
                          <a:cxnLst/>
                          <a:rect l="0" t="0" r="0" b="0"/>
                          <a:pathLst>
                            <a:path w="56528" h="65367">
                              <a:moveTo>
                                <a:pt x="19431" y="0"/>
                              </a:moveTo>
                              <a:cubicBezTo>
                                <a:pt x="20904" y="0"/>
                                <a:pt x="22327" y="191"/>
                                <a:pt x="23686" y="546"/>
                              </a:cubicBezTo>
                              <a:lnTo>
                                <a:pt x="23825" y="508"/>
                              </a:lnTo>
                              <a:lnTo>
                                <a:pt x="24460" y="788"/>
                              </a:lnTo>
                              <a:cubicBezTo>
                                <a:pt x="25413" y="1067"/>
                                <a:pt x="26314" y="1448"/>
                                <a:pt x="27203" y="1918"/>
                              </a:cubicBezTo>
                              <a:lnTo>
                                <a:pt x="56528" y="14021"/>
                              </a:lnTo>
                              <a:lnTo>
                                <a:pt x="56528" y="64998"/>
                              </a:lnTo>
                              <a:cubicBezTo>
                                <a:pt x="49238" y="65367"/>
                                <a:pt x="33630" y="64097"/>
                                <a:pt x="15316" y="50317"/>
                              </a:cubicBezTo>
                              <a:cubicBezTo>
                                <a:pt x="10439" y="46647"/>
                                <a:pt x="7480" y="42799"/>
                                <a:pt x="5753" y="39256"/>
                              </a:cubicBezTo>
                              <a:cubicBezTo>
                                <a:pt x="2197" y="35103"/>
                                <a:pt x="0" y="29325"/>
                                <a:pt x="0" y="22961"/>
                              </a:cubicBezTo>
                              <a:cubicBezTo>
                                <a:pt x="0" y="10275"/>
                                <a:pt x="8700" y="0"/>
                                <a:pt x="1943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52" name="Rectangle 4652"/>
                      <wps:cNvSpPr/>
                      <wps:spPr>
                        <a:xfrm>
                          <a:off x="6660000" y="192139"/>
                          <a:ext cx="719304" cy="197787"/>
                        </a:xfrm>
                        <a:prstGeom prst="rect">
                          <a:avLst/>
                        </a:prstGeom>
                        <a:ln>
                          <a:noFill/>
                        </a:ln>
                      </wps:spPr>
                      <wps:txbx>
                        <w:txbxContent>
                          <w:p w14:paraId="01394AF8" w14:textId="77777777" w:rsidR="00EA38B5" w:rsidRDefault="00AE47F4">
                            <w:pPr>
                              <w:spacing w:after="160" w:line="259" w:lineRule="auto"/>
                              <w:ind w:left="0" w:right="0" w:firstLine="0"/>
                            </w:pPr>
                            <w:r>
                              <w:rPr>
                                <w:b/>
                                <w:color w:val="FFFEFD"/>
                                <w:sz w:val="20"/>
                              </w:rPr>
                              <w:t>uusu.org</w:t>
                            </w:r>
                          </w:p>
                        </w:txbxContent>
                      </wps:txbx>
                      <wps:bodyPr horzOverflow="overflow" vert="horz" lIns="0" tIns="0" rIns="0" bIns="0" rtlCol="0">
                        <a:noAutofit/>
                      </wps:bodyPr>
                    </wps:wsp>
                  </wpg:wgp>
                </a:graphicData>
              </a:graphic>
            </wp:anchor>
          </w:drawing>
        </mc:Choice>
        <mc:Fallback>
          <w:pict>
            <v:group w14:anchorId="5DF8313D" id="Group 4640" o:spid="_x0000_s1084" style="position:absolute;left:0;text-align:left;margin-left:0;margin-top:800.3pt;width:595.3pt;height:41.55pt;z-index:251659264;mso-position-horizontal-relative:page;mso-position-vertical-relative:page" coordsize="75599,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">
              <v:shape id="Shape 5011" o:spid="_x0000_s1085" style="position:absolute;width:75599;height:5279;visibility:visible;mso-wrap-style:square;v-text-anchor:top" coordsize="7559993,527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" path="m,l7559993,r,527914l,527914,,e" fillcolor="#e5007f" stroked="f" strokeweight="0">
                <v:stroke miterlimit="83231f" joinstyle="miter"/>
                <v:path arrowok="t" textboxrect="0,0,7559993,527914"/>
              </v:shape>
              <v:shape id="Shape 4642" o:spid="_x0000_s1086" style="position:absolute;left:4461;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" path="m51473,c67120,,79820,12446,79820,27787v,12587,444,15494,444,35662l79883,92405c76619,133756,40704,166548,,168846l,111607c11659,109817,20930,100228,22949,88023v,,178,-58991,178,-60236c23127,26556,23216,25336,23381,24143r343,-2020c26391,9487,37795,,51473,xe" stroked="f" strokeweight="0">
                <v:stroke miterlimit="83231f" joinstyle="miter"/>
                <v:path arrowok="t" textboxrect="0,0,80264,168846"/>
              </v:shape>
              <v:shape id="Shape 4643" o:spid="_x0000_s1087" style="position:absolute;left:3574;top:1815;width:803;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" path="m28804,c42469,,53873,9487,56553,22123r330,2020c57048,25336,57137,26556,57137,27787v,1245,178,60236,178,60236c59322,100228,68605,109817,80264,111607r,57239c39560,166548,3645,133756,381,92405l,63449c,43281,444,40374,444,27787,444,12446,13144,,28804,xe" stroked="f" strokeweight="0">
                <v:stroke miterlimit="83231f" joinstyle="miter"/>
                <v:path arrowok="t" textboxrect="0,0,80264,168846"/>
              </v:shape>
              <v:shape id="Shape 4644" o:spid="_x0000_s1088" style="position:absolute;left:9432;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" path="m51460,c67107,,79807,12446,79807,27787v,12587,444,15494,444,35662l79870,92405c76619,133756,40691,166548,,168846l,111607c11646,109817,20930,100228,22949,88023v,,152,-58991,152,-60236c23101,26556,23203,25336,23368,24143r343,-2020c26378,9487,37795,,51460,xe" stroked="f" strokeweight="0">
                <v:stroke miterlimit="83231f" joinstyle="miter"/>
                <v:path arrowok="t" textboxrect="0,0,80251,168846"/>
              </v:shape>
              <v:shape id="Shape 4645" o:spid="_x0000_s1089" style="position:absolute;left:8545;top:1815;width:803;height:1688;visibility:visible;mso-wrap-style:square;v-text-anchor:top" coordsize="80251,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" path="m28778,c42456,,53873,9487,56540,22123r331,2020c57036,25336,57137,26556,57137,27787v,1245,165,60236,165,60236c59322,100228,68593,109817,80251,111607r,57239c39548,166548,3632,133756,368,92405l,63449c,43281,432,40374,432,27787,432,12446,13132,,28778,xe" stroked="f" strokeweight="0">
                <v:stroke miterlimit="83231f" joinstyle="miter"/>
                <v:path arrowok="t" textboxrect="0,0,80251,168846"/>
              </v:shape>
              <v:shape id="Shape 4646" o:spid="_x0000_s1090" style="position:absolute;left:6310;top:1815;width:803;height:1688;visibility:visible;mso-wrap-style:square;v-text-anchor:top" coordsize="80277,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" path="m51486,c67132,,79832,12446,79832,27787v,12587,445,15494,445,35662l79896,92405c76619,133756,40716,166548,,168846l,111607c11671,109817,20942,100228,22962,88023v,,177,-58991,177,-60236c23139,26556,23216,25336,23368,24143r356,-2020c26391,9487,37808,,51486,xe" stroked="f" strokeweight="0">
                <v:stroke miterlimit="83231f" joinstyle="miter"/>
                <v:path arrowok="t" textboxrect="0,0,80277,168846"/>
              </v:shape>
              <v:shape id="Shape 4647" o:spid="_x0000_s1091" style="position:absolute;left:5423;top:1815;width:802;height:1688;visibility:visible;mso-wrap-style:square;v-text-anchor:top" coordsize="80264,1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" path="m28791,c42456,,53873,9487,56540,22123r343,2020c57048,25336,57137,26556,57137,27787v,1245,165,60236,165,60236c59334,100228,68593,109817,80264,111607r,57239c39560,166548,3632,133756,381,92405l,63449c,43281,444,40374,444,27787,444,12446,13132,,28791,xe" stroked="f" strokeweight="0">
                <v:stroke miterlimit="83231f" joinstyle="miter"/>
                <v:path arrowok="t" textboxrect="0,0,80264,168846"/>
              </v:shape>
              <v:shape id="Shape 4648" o:spid="_x0000_s1092" style="position:absolute;left:7273;top:1816;width:528;height:1023;visibility:visible;mso-wrap-style:square;v-text-anchor:top" coordsize="52819,1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" path="m52768,r51,l52819,102260v-1879,-648,-3962,-1765,-11392,-4597c34176,94894,21514,90056,15685,86004,1219,75768,,61900,,52171,,21451,25121,,52768,xe" stroked="f" strokeweight="0">
                <v:stroke miterlimit="83231f" joinstyle="miter"/>
                <v:path arrowok="t" textboxrect="0,0,52819,102260"/>
              </v:shape>
              <v:shape id="Shape 4649" o:spid="_x0000_s1093" style="position:absolute;left:7890;top:2405;width:555;height:1095;visibility:visible;mso-wrap-style:square;v-text-anchor:top" coordsize="55499,10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" path="m,c31661,10884,55499,21209,55232,56934,54991,85890,31471,109347,2172,109347v-775,,-1486,77,-2172,191l,xe" stroked="f" strokeweight="0">
                <v:stroke miterlimit="83231f" joinstyle="miter"/>
                <v:path arrowok="t" textboxrect="0,0,55499,109538"/>
              </v:shape>
              <v:shape id="Shape 4650" o:spid="_x0000_s1094" style="position:absolute;left:7890;top:1819;width:482;height:544;visibility:visible;mso-wrap-style:square;v-text-anchor:top" coordsize="48222,5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" path="m,c4496,102,29464,1410,42342,18377v3632,3772,5880,9017,5880,14821c48222,44666,42266,54432,28575,53963v-2756,-114,-5423,-623,-7811,-1727c15977,50406,4737,46127,,44514l,xe" stroked="f" strokeweight="0">
                <v:stroke miterlimit="83231f" joinstyle="miter"/>
                <v:path arrowok="t" textboxrect="0,0,48222,54432"/>
              </v:shape>
              <v:shape id="Shape 4651" o:spid="_x0000_s1095" style="position:absolute;left:7236;top:2851;width:565;height:654;visibility:visible;mso-wrap-style:square;v-text-anchor:top" coordsize="56528,6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" path="m19431,v1473,,2896,191,4255,546l23825,508r635,280c25413,1067,26314,1448,27203,1918l56528,14021r,50977c49238,65367,33630,64097,15316,50317,10439,46647,7480,42799,5753,39256,2197,35103,,29325,,22961,,10275,8700,,19431,xe" stroked="f" strokeweight="0">
                <v:stroke miterlimit="83231f" joinstyle="miter"/>
                <v:path arrowok="t" textboxrect="0,0,56528,65367"/>
              </v:shape>
              <v:rect id="Rectangle 4652" o:spid="_x0000_s1096" style="position:absolute;left:66600;top:1921;width:7193;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" filled="f" stroked="f">
                <v:textbox inset="0,0,0,0">
                  <w:txbxContent>
                    <w:p w14:paraId="01394AF8" w14:textId="77777777" w:rsidR="00EA38B5" w:rsidRDefault="00AE47F4">
                      <w:pPr>
                        <w:spacing w:after="160" w:line="259" w:lineRule="auto"/>
                        <w:ind w:left="0" w:right="0" w:firstLine="0"/>
                      </w:pPr>
                      <w:r>
                        <w:rPr>
                          <w:b/>
                          <w:color w:val="FFFEFD"/>
                          <w:sz w:val="20"/>
                        </w:rPr>
                        <w:t>uusu.org</w:t>
                      </w:r>
                    </w:p>
                  </w:txbxContent>
                </v:textbox>
              </v:rect>
              <w10:wrap type="square"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E80BF" w14:textId="77777777" w:rsidR="00EA38B5" w:rsidRDefault="00EA38B5">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BC4C9" w14:textId="77777777" w:rsidR="00ED6688" w:rsidRDefault="00ED6688">
      <w:pPr>
        <w:spacing w:after="0" w:line="240" w:lineRule="auto"/>
      </w:pPr>
      <w:r>
        <w:separator/>
      </w:r>
    </w:p>
  </w:footnote>
  <w:footnote w:type="continuationSeparator" w:id="0">
    <w:p w14:paraId="370C8133" w14:textId="77777777" w:rsidR="00ED6688" w:rsidRDefault="00ED6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Overlap w:val="never"/>
      <w:tblW w:w="11906" w:type="dxa"/>
      <w:tblInd w:w="0" w:type="dxa"/>
      <w:tblCellMar>
        <w:left w:w="720" w:type="dxa"/>
        <w:right w:w="578" w:type="dxa"/>
      </w:tblCellMar>
      <w:tblLook w:val="04A0" w:firstRow="1" w:lastRow="0" w:firstColumn="1" w:lastColumn="0" w:noHBand="0" w:noVBand="1"/>
    </w:tblPr>
    <w:tblGrid>
      <w:gridCol w:w="11906"/>
    </w:tblGrid>
    <w:tr w:rsidR="00EA38B5" w14:paraId="41AD9293" w14:textId="77777777">
      <w:trPr>
        <w:trHeight w:val="2438"/>
      </w:trPr>
      <w:tc>
        <w:tcPr>
          <w:tcW w:w="11906" w:type="dxa"/>
          <w:tcBorders>
            <w:top w:val="nil"/>
            <w:left w:val="nil"/>
            <w:bottom w:val="nil"/>
            <w:right w:val="nil"/>
          </w:tcBorders>
          <w:shd w:val="clear" w:color="auto" w:fill="4A2673"/>
          <w:vAlign w:val="center"/>
        </w:tcPr>
        <w:tbl>
          <w:tblPr>
            <w:tblStyle w:val="TableGrid"/>
            <w:tblpPr w:vertAnchor="text" w:tblpX="720" w:tblpY="1142"/>
            <w:tblOverlap w:val="never"/>
            <w:tblW w:w="2927" w:type="dxa"/>
            <w:tblInd w:w="0" w:type="dxa"/>
            <w:tblCellMar>
              <w:top w:w="27" w:type="dxa"/>
              <w:left w:w="133" w:type="dxa"/>
              <w:right w:w="115" w:type="dxa"/>
            </w:tblCellMar>
            <w:tblLook w:val="04A0" w:firstRow="1" w:lastRow="0" w:firstColumn="1" w:lastColumn="0" w:noHBand="0" w:noVBand="1"/>
          </w:tblPr>
          <w:tblGrid>
            <w:gridCol w:w="2927"/>
          </w:tblGrid>
          <w:tr w:rsidR="00EA38B5" w14:paraId="6957C1F1" w14:textId="77777777">
            <w:trPr>
              <w:trHeight w:val="346"/>
            </w:trPr>
            <w:tc>
              <w:tcPr>
                <w:tcW w:w="2927" w:type="dxa"/>
                <w:tcBorders>
                  <w:top w:val="nil"/>
                  <w:left w:val="nil"/>
                  <w:bottom w:val="nil"/>
                  <w:right w:val="nil"/>
                </w:tcBorders>
                <w:shd w:val="clear" w:color="auto" w:fill="FFFEFD"/>
              </w:tcPr>
              <w:p w14:paraId="5E93DB7A" w14:textId="77777777" w:rsidR="00EA38B5" w:rsidRDefault="00AE47F4">
                <w:pPr>
                  <w:spacing w:after="0" w:line="259" w:lineRule="auto"/>
                  <w:ind w:left="0" w:right="0" w:firstLine="0"/>
                </w:pPr>
                <w:r>
                  <w:rPr>
                    <w:b/>
                    <w:color w:val="E5007F"/>
                    <w:sz w:val="26"/>
                  </w:rPr>
                  <w:t>BYE LAW FIVE</w:t>
                </w:r>
              </w:p>
            </w:tc>
          </w:tr>
        </w:tbl>
        <w:p w14:paraId="66B82698" w14:textId="77777777" w:rsidR="00EA38B5" w:rsidRDefault="00AE47F4">
          <w:pPr>
            <w:spacing w:after="0" w:line="259" w:lineRule="auto"/>
            <w:ind w:left="0" w:right="0" w:firstLine="0"/>
            <w:jc w:val="both"/>
          </w:pPr>
          <w:r>
            <w:rPr>
              <w:b/>
              <w:color w:val="FFFEFD"/>
              <w:sz w:val="57"/>
            </w:rPr>
            <w:t>STUDENT SOCIETIES COUNCIL REGULATIONS</w:t>
          </w:r>
        </w:p>
      </w:tc>
    </w:tr>
  </w:tbl>
  <w:p w14:paraId="3ADCE6D2" w14:textId="77777777" w:rsidR="00EA38B5" w:rsidRDefault="00EA38B5">
    <w:pPr>
      <w:spacing w:after="0" w:line="259" w:lineRule="auto"/>
      <w:ind w:left="-853" w:right="11392"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Overlap w:val="never"/>
      <w:tblW w:w="11906" w:type="dxa"/>
      <w:tblInd w:w="0" w:type="dxa"/>
      <w:tblCellMar>
        <w:left w:w="720" w:type="dxa"/>
        <w:right w:w="578" w:type="dxa"/>
      </w:tblCellMar>
      <w:tblLook w:val="04A0" w:firstRow="1" w:lastRow="0" w:firstColumn="1" w:lastColumn="0" w:noHBand="0" w:noVBand="1"/>
    </w:tblPr>
    <w:tblGrid>
      <w:gridCol w:w="11906"/>
    </w:tblGrid>
    <w:tr w:rsidR="00EA38B5" w14:paraId="0B38B9CC" w14:textId="77777777">
      <w:trPr>
        <w:trHeight w:val="2438"/>
      </w:trPr>
      <w:tc>
        <w:tcPr>
          <w:tcW w:w="11906" w:type="dxa"/>
          <w:tcBorders>
            <w:top w:val="nil"/>
            <w:left w:val="nil"/>
            <w:bottom w:val="nil"/>
            <w:right w:val="nil"/>
          </w:tcBorders>
          <w:shd w:val="clear" w:color="auto" w:fill="4A2673"/>
          <w:vAlign w:val="center"/>
        </w:tcPr>
        <w:tbl>
          <w:tblPr>
            <w:tblStyle w:val="TableGrid"/>
            <w:tblpPr w:vertAnchor="text" w:tblpX="720" w:tblpY="1142"/>
            <w:tblOverlap w:val="never"/>
            <w:tblW w:w="2927" w:type="dxa"/>
            <w:tblInd w:w="0" w:type="dxa"/>
            <w:tblCellMar>
              <w:top w:w="27" w:type="dxa"/>
              <w:left w:w="133" w:type="dxa"/>
              <w:right w:w="115" w:type="dxa"/>
            </w:tblCellMar>
            <w:tblLook w:val="04A0" w:firstRow="1" w:lastRow="0" w:firstColumn="1" w:lastColumn="0" w:noHBand="0" w:noVBand="1"/>
          </w:tblPr>
          <w:tblGrid>
            <w:gridCol w:w="2927"/>
          </w:tblGrid>
          <w:tr w:rsidR="00EA38B5" w14:paraId="1DC9C7DA" w14:textId="77777777">
            <w:trPr>
              <w:trHeight w:val="346"/>
            </w:trPr>
            <w:tc>
              <w:tcPr>
                <w:tcW w:w="2927" w:type="dxa"/>
                <w:tcBorders>
                  <w:top w:val="nil"/>
                  <w:left w:val="nil"/>
                  <w:bottom w:val="nil"/>
                  <w:right w:val="nil"/>
                </w:tcBorders>
                <w:shd w:val="clear" w:color="auto" w:fill="FFFEFD"/>
              </w:tcPr>
              <w:p w14:paraId="75FD9F00" w14:textId="77777777" w:rsidR="00EA38B5" w:rsidRDefault="00AE47F4">
                <w:pPr>
                  <w:spacing w:after="0" w:line="259" w:lineRule="auto"/>
                  <w:ind w:left="0" w:right="0" w:firstLine="0"/>
                </w:pPr>
                <w:r>
                  <w:rPr>
                    <w:b/>
                    <w:color w:val="E5007F"/>
                    <w:sz w:val="26"/>
                  </w:rPr>
                  <w:t>BYE LAW FIVE</w:t>
                </w:r>
              </w:p>
            </w:tc>
          </w:tr>
        </w:tbl>
        <w:p w14:paraId="6104AB9E" w14:textId="77777777" w:rsidR="00EA38B5" w:rsidRDefault="00AE47F4">
          <w:pPr>
            <w:spacing w:after="0" w:line="259" w:lineRule="auto"/>
            <w:ind w:left="0" w:right="0" w:firstLine="0"/>
            <w:jc w:val="both"/>
          </w:pPr>
          <w:r>
            <w:rPr>
              <w:b/>
              <w:color w:val="FFFEFD"/>
              <w:sz w:val="57"/>
            </w:rPr>
            <w:t>STUDENT SOCIETIES COUNCIL REGULATIONS</w:t>
          </w:r>
        </w:p>
      </w:tc>
    </w:tr>
  </w:tbl>
  <w:p w14:paraId="1A3C8215" w14:textId="77777777" w:rsidR="00EA38B5" w:rsidRDefault="00EA38B5">
    <w:pPr>
      <w:spacing w:after="0" w:line="259" w:lineRule="auto"/>
      <w:ind w:left="-853" w:right="11392"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0D036" w14:textId="77777777" w:rsidR="00EA38B5" w:rsidRDefault="00EA38B5">
    <w:pPr>
      <w:spacing w:after="160" w:line="259" w:lineRule="auto"/>
      <w:ind w:left="0" w:right="0" w:firstLine="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cos, Mark">
    <w15:presenceInfo w15:providerId="AD" w15:userId="S::m.francos@ulster.ac.uk::24c49859-a118-4a4c-ac87-c2b9225edac4"/>
  </w15:person>
  <w15:person w15:author="Horner, Laura">
    <w15:presenceInfo w15:providerId="AD" w15:userId="S::l.horner@ulster.ac.uk::64d63db7-5fce-4dc9-8750-8064d12c2fef"/>
  </w15:person>
  <w15:person w15:author="Longstaff, David">
    <w15:presenceInfo w15:providerId="AD" w15:userId="S::d.longstaff@ulster.ac.uk::efd79311-5441-43cc-958d-93445f0c9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8B5"/>
    <w:rsid w:val="00337261"/>
    <w:rsid w:val="003A5F67"/>
    <w:rsid w:val="00517634"/>
    <w:rsid w:val="00571920"/>
    <w:rsid w:val="005A7E70"/>
    <w:rsid w:val="00684D7B"/>
    <w:rsid w:val="00954041"/>
    <w:rsid w:val="00AE47F4"/>
    <w:rsid w:val="00B650BE"/>
    <w:rsid w:val="00E461E6"/>
    <w:rsid w:val="00EA38B5"/>
    <w:rsid w:val="00ED6688"/>
    <w:rsid w:val="00EE7574"/>
    <w:rsid w:val="00F145FC"/>
    <w:rsid w:val="00FAD0A6"/>
    <w:rsid w:val="02678219"/>
    <w:rsid w:val="0423FB77"/>
    <w:rsid w:val="052B6ADE"/>
    <w:rsid w:val="062854A5"/>
    <w:rsid w:val="06CD7737"/>
    <w:rsid w:val="06F12CF2"/>
    <w:rsid w:val="074ADBAE"/>
    <w:rsid w:val="08559DC4"/>
    <w:rsid w:val="096F9326"/>
    <w:rsid w:val="0AD21682"/>
    <w:rsid w:val="0B9E19D2"/>
    <w:rsid w:val="0C356B63"/>
    <w:rsid w:val="0D040F06"/>
    <w:rsid w:val="12988995"/>
    <w:rsid w:val="12D7D9CB"/>
    <w:rsid w:val="12DF2215"/>
    <w:rsid w:val="1317949A"/>
    <w:rsid w:val="1428F75C"/>
    <w:rsid w:val="150CE18F"/>
    <w:rsid w:val="177924F7"/>
    <w:rsid w:val="17BD0F26"/>
    <w:rsid w:val="18376927"/>
    <w:rsid w:val="1BEC5529"/>
    <w:rsid w:val="1C61F9D3"/>
    <w:rsid w:val="1CCA5C22"/>
    <w:rsid w:val="1DA12670"/>
    <w:rsid w:val="1DB38018"/>
    <w:rsid w:val="1DE6AFD8"/>
    <w:rsid w:val="1E286DD0"/>
    <w:rsid w:val="1F4476A4"/>
    <w:rsid w:val="1F65A7C7"/>
    <w:rsid w:val="200AA83F"/>
    <w:rsid w:val="2400F7FB"/>
    <w:rsid w:val="241E9A82"/>
    <w:rsid w:val="24989EF6"/>
    <w:rsid w:val="25E0C30B"/>
    <w:rsid w:val="25E8359F"/>
    <w:rsid w:val="262FF5ED"/>
    <w:rsid w:val="2770869A"/>
    <w:rsid w:val="28400193"/>
    <w:rsid w:val="285A85D3"/>
    <w:rsid w:val="2A6CA676"/>
    <w:rsid w:val="2CA2E70C"/>
    <w:rsid w:val="2D58C911"/>
    <w:rsid w:val="2DB25393"/>
    <w:rsid w:val="2E2DF3DF"/>
    <w:rsid w:val="2F3539FE"/>
    <w:rsid w:val="32781C5C"/>
    <w:rsid w:val="327BB625"/>
    <w:rsid w:val="374D0C9E"/>
    <w:rsid w:val="39B5B392"/>
    <w:rsid w:val="3D6991CB"/>
    <w:rsid w:val="3E05C1E6"/>
    <w:rsid w:val="3F7D8287"/>
    <w:rsid w:val="40003958"/>
    <w:rsid w:val="40BA6F6A"/>
    <w:rsid w:val="41D3423F"/>
    <w:rsid w:val="421009AE"/>
    <w:rsid w:val="425E6C3E"/>
    <w:rsid w:val="48C4B4F6"/>
    <w:rsid w:val="498BB4D4"/>
    <w:rsid w:val="4B3807B4"/>
    <w:rsid w:val="4BAA02AF"/>
    <w:rsid w:val="4C2ABDBE"/>
    <w:rsid w:val="4C5B2D0F"/>
    <w:rsid w:val="4F365046"/>
    <w:rsid w:val="509E4167"/>
    <w:rsid w:val="53AF23CB"/>
    <w:rsid w:val="541A48E0"/>
    <w:rsid w:val="544ABE42"/>
    <w:rsid w:val="5496099A"/>
    <w:rsid w:val="555F2CB1"/>
    <w:rsid w:val="55AB63C1"/>
    <w:rsid w:val="55FD529C"/>
    <w:rsid w:val="564CCFB6"/>
    <w:rsid w:val="57237FD4"/>
    <w:rsid w:val="5754551E"/>
    <w:rsid w:val="5754C241"/>
    <w:rsid w:val="5810D321"/>
    <w:rsid w:val="586524F4"/>
    <w:rsid w:val="5896F5E3"/>
    <w:rsid w:val="58B0083C"/>
    <w:rsid w:val="5B1B6392"/>
    <w:rsid w:val="5BED40BE"/>
    <w:rsid w:val="5BF93F08"/>
    <w:rsid w:val="5C2A6235"/>
    <w:rsid w:val="5CF859E6"/>
    <w:rsid w:val="5D39C80C"/>
    <w:rsid w:val="5D68CD87"/>
    <w:rsid w:val="5DD366E5"/>
    <w:rsid w:val="6078D6A9"/>
    <w:rsid w:val="60F2D2AE"/>
    <w:rsid w:val="621198BC"/>
    <w:rsid w:val="637A1D31"/>
    <w:rsid w:val="63D230E9"/>
    <w:rsid w:val="6419068E"/>
    <w:rsid w:val="64C71BC6"/>
    <w:rsid w:val="65213876"/>
    <w:rsid w:val="654EA65A"/>
    <w:rsid w:val="660CBFC0"/>
    <w:rsid w:val="66BCDC10"/>
    <w:rsid w:val="6A167C31"/>
    <w:rsid w:val="6A501CAE"/>
    <w:rsid w:val="6A5533BC"/>
    <w:rsid w:val="6A6732B7"/>
    <w:rsid w:val="6B6A20E6"/>
    <w:rsid w:val="6CC83B4A"/>
    <w:rsid w:val="6EA43950"/>
    <w:rsid w:val="6F0B53DC"/>
    <w:rsid w:val="6F659581"/>
    <w:rsid w:val="6FFC05D2"/>
    <w:rsid w:val="709DF604"/>
    <w:rsid w:val="70C018F8"/>
    <w:rsid w:val="70DB55A0"/>
    <w:rsid w:val="717887A9"/>
    <w:rsid w:val="728D9567"/>
    <w:rsid w:val="7369CD36"/>
    <w:rsid w:val="73A344EA"/>
    <w:rsid w:val="7551F10D"/>
    <w:rsid w:val="75D99262"/>
    <w:rsid w:val="76C30FB0"/>
    <w:rsid w:val="77BFDBD9"/>
    <w:rsid w:val="77C8F513"/>
    <w:rsid w:val="79CE6CDD"/>
    <w:rsid w:val="7A96BACB"/>
    <w:rsid w:val="7C8A542B"/>
    <w:rsid w:val="7E0A3B65"/>
    <w:rsid w:val="7ED78414"/>
    <w:rsid w:val="7FB80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E949"/>
  <w15:docId w15:val="{C418D2AC-82D6-40A8-B815-B5116E2B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 w:line="248" w:lineRule="auto"/>
      <w:ind w:left="10" w:right="169" w:hanging="10"/>
    </w:pPr>
    <w:rPr>
      <w:rFonts w:ascii="Calibri" w:eastAsia="Calibri" w:hAnsi="Calibri" w:cs="Calibri"/>
      <w:color w:val="1817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684D7B"/>
    <w:pPr>
      <w:spacing w:after="0" w:line="240" w:lineRule="auto"/>
    </w:pPr>
    <w:rPr>
      <w:rFonts w:ascii="Calibri" w:eastAsia="Calibri" w:hAnsi="Calibri" w:cs="Calibri"/>
      <w:color w:val="181717"/>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color w:val="181717"/>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24FBF-9D09-4AFB-8DCA-D187AF83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1326</Words>
  <Characters>7068</Characters>
  <Application>Microsoft Office Word</Application>
  <DocSecurity>0</DocSecurity>
  <Lines>126</Lines>
  <Paragraphs>91</Paragraphs>
  <ScaleCrop>false</ScaleCrop>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cp:lastModifiedBy>Francos, Mark</cp:lastModifiedBy>
  <cp:revision>12</cp:revision>
  <dcterms:created xsi:type="dcterms:W3CDTF">2025-05-15T15:21:00Z</dcterms:created>
  <dcterms:modified xsi:type="dcterms:W3CDTF">2026-02-16T12:21:00Z</dcterms:modified>
</cp:coreProperties>
</file>